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2DFFD" w14:textId="77777777" w:rsidR="00BA16BB" w:rsidRPr="006D0812" w:rsidRDefault="003D7F04"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3C638D12" wp14:editId="5227B2A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FF3AD6"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638D1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35FF3AD6"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7FD4C3E" wp14:editId="2B62BA5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F38F7F"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7FD4C3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07F38F7F"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05948BCF" wp14:editId="2EC427A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05504E"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5948BCF"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1A05504E"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36319532" wp14:editId="2735781B">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DC1DCF"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6319532"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67DC1DCF"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3D7F04" w:rsidP="00D640B8">
      <w:pPr>
        <w:pStyle w:val="SubjectName-ContractCzechRadio"/>
        <w:jc w:val="center"/>
      </w:pPr>
      <w:r>
        <w:t>č. _CISLO_SMLOUVY_</w:t>
      </w:r>
    </w:p>
    <w:p w14:paraId="6AC8C968" w14:textId="77777777" w:rsidR="00D640B8" w:rsidRDefault="00D640B8" w:rsidP="00BA16BB">
      <w:pPr>
        <w:pStyle w:val="SubjectName-ContractCzechRadio"/>
      </w:pPr>
    </w:p>
    <w:p w14:paraId="1567E0E7" w14:textId="70D30737" w:rsidR="00BA16BB" w:rsidRPr="006D0812" w:rsidRDefault="003D7F04" w:rsidP="00BA16BB">
      <w:pPr>
        <w:pStyle w:val="SubjectName-ContractCzechRadio"/>
      </w:pPr>
      <w:r w:rsidRPr="006D0812">
        <w:t>Český rozhlas</w:t>
      </w:r>
    </w:p>
    <w:p w14:paraId="4D2BB849" w14:textId="77777777" w:rsidR="00BA16BB" w:rsidRPr="006D0812" w:rsidRDefault="003D7F04" w:rsidP="00BA16BB">
      <w:pPr>
        <w:pStyle w:val="SubjectSpecification-ContractCzechRadio"/>
      </w:pPr>
      <w:r w:rsidRPr="006D0812">
        <w:t>zřízený zákonem č. 484/1991 Sb., o Českém rozhlasu</w:t>
      </w:r>
    </w:p>
    <w:p w14:paraId="2149B578" w14:textId="77777777" w:rsidR="00BA16BB" w:rsidRPr="006D0812" w:rsidRDefault="003D7F04" w:rsidP="00BA16BB">
      <w:pPr>
        <w:pStyle w:val="SubjectSpecification-ContractCzechRadio"/>
      </w:pPr>
      <w:r w:rsidRPr="006D0812">
        <w:t>nezapisuje se do obchodního rejstříku</w:t>
      </w:r>
    </w:p>
    <w:p w14:paraId="23C3741E" w14:textId="77777777" w:rsidR="00BA16BB" w:rsidRPr="00F157CF" w:rsidRDefault="003D7F04" w:rsidP="00BA16BB">
      <w:pPr>
        <w:pStyle w:val="SubjectSpecification-ContractCzechRadio"/>
      </w:pPr>
      <w:r w:rsidRPr="006D0812">
        <w:t xml:space="preserve">se sídlem </w:t>
      </w:r>
      <w:r w:rsidRPr="00F157CF">
        <w:t>Vinohradská 12, 120 99 Praha 2</w:t>
      </w:r>
    </w:p>
    <w:p w14:paraId="1C4A6D3B" w14:textId="4EE5D8B6" w:rsidR="00BA16BB" w:rsidRPr="007905AF" w:rsidRDefault="003D7F04" w:rsidP="00BA16BB">
      <w:pPr>
        <w:pStyle w:val="SubjectSpecification-ContractCzechRadio"/>
      </w:pPr>
      <w:r w:rsidRPr="00F157CF">
        <w:t>zastoupený</w:t>
      </w:r>
      <w:r w:rsidR="00860E1C" w:rsidRPr="00F157CF">
        <w:rPr>
          <w:color w:val="auto"/>
        </w:rPr>
        <w:t xml:space="preserve">: </w:t>
      </w:r>
      <w:r w:rsidR="00654BE8" w:rsidRPr="00E22C4C">
        <w:rPr>
          <w:color w:val="auto"/>
        </w:rPr>
        <w:t>Mgr. Reném Zavoralem, generálním ředitelem</w:t>
      </w:r>
    </w:p>
    <w:p w14:paraId="6E4D2B1A" w14:textId="79FBDE30" w:rsidR="00BA16BB" w:rsidRPr="007905AF" w:rsidRDefault="003D7F04" w:rsidP="00BA16BB">
      <w:pPr>
        <w:pStyle w:val="SubjectSpecification-ContractCzechRadio"/>
      </w:pPr>
      <w:r w:rsidRPr="007905AF">
        <w:t>IČ</w:t>
      </w:r>
      <w:r w:rsidR="00000C29">
        <w:t>O</w:t>
      </w:r>
      <w:r w:rsidRPr="007905AF">
        <w:t xml:space="preserve"> 45245053, DIČ CZ45245053</w:t>
      </w:r>
    </w:p>
    <w:p w14:paraId="217B66E7" w14:textId="15FAF48A" w:rsidR="00BA16BB" w:rsidRPr="007905AF" w:rsidRDefault="003D7F04"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16277979" w14:textId="7E482977" w:rsidR="007220A3" w:rsidRPr="007905AF" w:rsidRDefault="003D7F04" w:rsidP="00BA16BB">
      <w:pPr>
        <w:pStyle w:val="SubjectSpecification-ContractCzechRadio"/>
      </w:pPr>
      <w:r w:rsidRPr="007905AF">
        <w:t xml:space="preserve">zástupce pro věcná jednání </w:t>
      </w:r>
      <w:r w:rsidRPr="007905AF">
        <w:tab/>
      </w:r>
      <w:r w:rsidR="00654BE8">
        <w:rPr>
          <w:rFonts w:cs="Arial"/>
          <w:szCs w:val="20"/>
        </w:rPr>
        <w:t>Mgr. Libor Paulus, vedoucí Odboru správy a majetku</w:t>
      </w:r>
    </w:p>
    <w:p w14:paraId="036BCA5D" w14:textId="30289042" w:rsidR="007220A3" w:rsidRPr="007905AF" w:rsidRDefault="003D7F04"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54BE8">
        <w:t> </w:t>
      </w:r>
      <w:r w:rsidR="00654BE8">
        <w:rPr>
          <w:rFonts w:cs="Arial"/>
          <w:szCs w:val="20"/>
        </w:rPr>
        <w:t>221 551 298</w:t>
      </w:r>
    </w:p>
    <w:p w14:paraId="593EF620" w14:textId="2B002501" w:rsidR="007220A3" w:rsidRPr="007905AF" w:rsidRDefault="003D7F04"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54BE8">
        <w:rPr>
          <w:rFonts w:cs="Arial"/>
          <w:szCs w:val="20"/>
        </w:rPr>
        <w:t>libor.paulus</w:t>
      </w:r>
      <w:r w:rsidR="006D0812" w:rsidRPr="007905AF">
        <w:rPr>
          <w:rFonts w:cs="Arial"/>
          <w:szCs w:val="20"/>
        </w:rPr>
        <w:t>@</w:t>
      </w:r>
      <w:r w:rsidRPr="007905AF">
        <w:t>rozhlas.cz</w:t>
      </w:r>
    </w:p>
    <w:p w14:paraId="5F750722" w14:textId="77777777" w:rsidR="00182D39" w:rsidRPr="007905AF" w:rsidRDefault="003D7F04"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3D7F04" w:rsidP="00BA16BB">
      <w:r w:rsidRPr="006D0812">
        <w:t>a</w:t>
      </w:r>
    </w:p>
    <w:p w14:paraId="2EDB9EDC" w14:textId="77777777" w:rsidR="00BA16BB" w:rsidRPr="006D0812" w:rsidRDefault="00BA16BB" w:rsidP="00BA16BB"/>
    <w:p w14:paraId="3A6A3CEE" w14:textId="77777777" w:rsidR="006D0812" w:rsidRDefault="003D7F04"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3D7F04"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3D7F04"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396429DB" w:rsidR="004C40C4" w:rsidRDefault="003D7F04" w:rsidP="006D0812">
      <w:pPr>
        <w:pStyle w:val="SubjectSpecification-ContractCzechRadio"/>
        <w:rPr>
          <w:rFonts w:cs="Arial"/>
          <w:szCs w:val="20"/>
        </w:rPr>
      </w:pPr>
      <w:r w:rsidRPr="007905AF">
        <w:rPr>
          <w:rFonts w:cs="Arial"/>
          <w:szCs w:val="20"/>
        </w:rPr>
        <w:t>zastoupen</w:t>
      </w:r>
      <w:r w:rsidR="003E562B">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3D7F04"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3D7F04"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3D7F04"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3D7F0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3D7F0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3D7F04"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3D7F04"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211AA127" w:rsidR="00BA16BB" w:rsidRPr="006D0812" w:rsidRDefault="003D7F04"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E17BAD" w:rsidRPr="00366797">
        <w:rPr>
          <w:rFonts w:cs="Arial"/>
          <w:b/>
          <w:szCs w:val="20"/>
        </w:rPr>
        <w:t>[</w:t>
      </w:r>
      <w:r w:rsidR="00E17BAD" w:rsidRPr="00366797">
        <w:rPr>
          <w:rFonts w:cs="Arial"/>
          <w:b/>
          <w:szCs w:val="20"/>
          <w:highlight w:val="yellow"/>
        </w:rPr>
        <w:t>DOPLNIT</w:t>
      </w:r>
      <w:r w:rsidR="00E17BAD" w:rsidRPr="00366797">
        <w:rPr>
          <w:rFonts w:cs="Arial"/>
          <w:b/>
          <w:szCs w:val="20"/>
        </w:rPr>
        <w:t>]</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D938A0" w:rsidRPr="00366797">
        <w:rPr>
          <w:rFonts w:cs="Arial"/>
          <w:b/>
          <w:szCs w:val="20"/>
        </w:rPr>
        <w:t>[</w:t>
      </w:r>
      <w:r w:rsidR="00D938A0" w:rsidRPr="00366797">
        <w:rPr>
          <w:rFonts w:cs="Arial"/>
          <w:b/>
          <w:szCs w:val="20"/>
          <w:highlight w:val="yellow"/>
        </w:rPr>
        <w:t>DOPLNIT</w:t>
      </w:r>
      <w:r w:rsidR="00D938A0" w:rsidRPr="00366797">
        <w:rPr>
          <w:rFonts w:cs="Arial"/>
          <w:b/>
          <w:szCs w:val="20"/>
        </w:rPr>
        <w:t>]</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3D7F04" w:rsidP="00BA16BB">
      <w:pPr>
        <w:pStyle w:val="Heading-Number-ContractCzechRadio"/>
      </w:pPr>
      <w:r w:rsidRPr="006D0812">
        <w:t>Předmět smlouvy</w:t>
      </w:r>
    </w:p>
    <w:p w14:paraId="7557655B" w14:textId="59242010" w:rsidR="00BA16BB" w:rsidRDefault="003D7F04" w:rsidP="00F157CF">
      <w:pPr>
        <w:pStyle w:val="ListNumber-ContractCzechRadio"/>
        <w:jc w:val="both"/>
      </w:pPr>
      <w:r w:rsidRPr="006D0812">
        <w:t xml:space="preserve">Předmětem </w:t>
      </w:r>
      <w:r w:rsidR="00884C6F" w:rsidRPr="006D0812">
        <w:t xml:space="preserve">této smlouvy je </w:t>
      </w:r>
      <w:r w:rsidR="00E4753C" w:rsidRPr="006D5257">
        <w:rPr>
          <w:szCs w:val="20"/>
        </w:rPr>
        <w:t xml:space="preserve">povinnost </w:t>
      </w:r>
      <w:r w:rsidR="00884C6F" w:rsidRPr="006D5257">
        <w:rPr>
          <w:szCs w:val="20"/>
        </w:rPr>
        <w:t>prodávajícího odevzdat kupujícímu věc</w:t>
      </w:r>
      <w:r w:rsidR="00F157CF" w:rsidRPr="006D5257">
        <w:rPr>
          <w:szCs w:val="20"/>
        </w:rPr>
        <w:t>i</w:t>
      </w:r>
      <w:r w:rsidR="00884C6F" w:rsidRPr="006D5257">
        <w:rPr>
          <w:szCs w:val="20"/>
        </w:rPr>
        <w:t>, kter</w:t>
      </w:r>
      <w:r w:rsidR="00F157CF" w:rsidRPr="006D5257">
        <w:rPr>
          <w:szCs w:val="20"/>
        </w:rPr>
        <w:t>é jsou</w:t>
      </w:r>
      <w:r w:rsidR="00884C6F" w:rsidRPr="006D5257">
        <w:rPr>
          <w:szCs w:val="20"/>
        </w:rPr>
        <w:t xml:space="preserve"> předmětem koupě </w:t>
      </w:r>
      <w:r w:rsidR="006D5257" w:rsidRPr="006D5257">
        <w:rPr>
          <w:szCs w:val="20"/>
        </w:rPr>
        <w:t>–</w:t>
      </w:r>
      <w:r w:rsidR="00884C6F" w:rsidRPr="006D5257">
        <w:rPr>
          <w:szCs w:val="20"/>
        </w:rPr>
        <w:t xml:space="preserve"> </w:t>
      </w:r>
      <w:r w:rsidR="006D5257" w:rsidRPr="006D5257">
        <w:rPr>
          <w:rFonts w:cs="Arial"/>
          <w:b/>
          <w:szCs w:val="20"/>
        </w:rPr>
        <w:t xml:space="preserve">komponenty </w:t>
      </w:r>
      <w:r w:rsidR="006D5257" w:rsidRPr="006D5257">
        <w:rPr>
          <w:rFonts w:cstheme="minorHAnsi"/>
          <w:b/>
          <w:szCs w:val="20"/>
        </w:rPr>
        <w:t>IP systém</w:t>
      </w:r>
      <w:r w:rsidR="007F7213">
        <w:rPr>
          <w:rFonts w:cstheme="minorHAnsi"/>
          <w:b/>
          <w:szCs w:val="20"/>
        </w:rPr>
        <w:t>u</w:t>
      </w:r>
      <w:r w:rsidR="006D5257" w:rsidRPr="006D5257">
        <w:rPr>
          <w:rFonts w:cstheme="minorHAnsi"/>
          <w:b/>
          <w:szCs w:val="20"/>
        </w:rPr>
        <w:t xml:space="preserve"> místního rozhlasu a optické varovné signalizace v budovách ČRo</w:t>
      </w:r>
      <w:r w:rsidR="006D0812" w:rsidRPr="006D5257">
        <w:rPr>
          <w:szCs w:val="20"/>
        </w:rPr>
        <w:t xml:space="preserve"> </w:t>
      </w:r>
      <w:r w:rsidR="00884C6F" w:rsidRPr="006D5257">
        <w:rPr>
          <w:szCs w:val="20"/>
        </w:rPr>
        <w:t>(dále také jako „</w:t>
      </w:r>
      <w:r w:rsidR="00884C6F" w:rsidRPr="006D5257">
        <w:rPr>
          <w:b/>
          <w:szCs w:val="20"/>
        </w:rPr>
        <w:t>zboží</w:t>
      </w:r>
      <w:r w:rsidR="00884C6F" w:rsidRPr="006D5257">
        <w:rPr>
          <w:szCs w:val="20"/>
        </w:rPr>
        <w:t>“)</w:t>
      </w:r>
      <w:r w:rsidR="00F157CF" w:rsidRPr="006D5257">
        <w:rPr>
          <w:szCs w:val="20"/>
        </w:rPr>
        <w:t xml:space="preserve">, </w:t>
      </w:r>
      <w:r w:rsidR="00F157CF" w:rsidRPr="006D5257">
        <w:rPr>
          <w:rFonts w:cs="Arial"/>
          <w:b/>
          <w:szCs w:val="20"/>
        </w:rPr>
        <w:t>předmětem této smlouvy je dále také</w:t>
      </w:r>
      <w:r w:rsidR="00B568CF">
        <w:rPr>
          <w:szCs w:val="20"/>
        </w:rPr>
        <w:t xml:space="preserve"> </w:t>
      </w:r>
      <w:r w:rsidR="00685BAA" w:rsidRPr="006D5257">
        <w:rPr>
          <w:rFonts w:cs="Arial"/>
          <w:b/>
          <w:szCs w:val="20"/>
        </w:rPr>
        <w:t>instalace zboží</w:t>
      </w:r>
      <w:r w:rsidR="00F157CF" w:rsidRPr="006D5257">
        <w:rPr>
          <w:rFonts w:cs="Arial"/>
          <w:b/>
          <w:szCs w:val="20"/>
        </w:rPr>
        <w:t xml:space="preserve"> dle článku I. odst. 2 této smlouvy </w:t>
      </w:r>
      <w:r w:rsidR="00F157CF" w:rsidRPr="006D5257">
        <w:rPr>
          <w:szCs w:val="20"/>
        </w:rPr>
        <w:t>(vše dále společně také jako „</w:t>
      </w:r>
      <w:r w:rsidR="00F157CF" w:rsidRPr="006D5257">
        <w:rPr>
          <w:b/>
          <w:szCs w:val="20"/>
        </w:rPr>
        <w:t>plnění</w:t>
      </w:r>
      <w:r w:rsidR="00F157CF" w:rsidRPr="006D5257">
        <w:rPr>
          <w:szCs w:val="20"/>
        </w:rPr>
        <w:t>“ – blíže specifikováno</w:t>
      </w:r>
      <w:r w:rsidR="00F157CF">
        <w:t xml:space="preserve"> v příloze této smlouvy) </w:t>
      </w:r>
      <w:r w:rsidR="00884C6F" w:rsidRPr="006D0812">
        <w:t>a umožnit</w:t>
      </w:r>
      <w:r w:rsidR="00F157CF">
        <w:t xml:space="preserve"> kupujícímu nabýt vlastnické právo k plnění na straně jedné a povinnost kupujícího plnění převzít a zaplatit prodávajícímu kupní cenu na straně druhé</w:t>
      </w:r>
      <w:r w:rsidR="00F157CF">
        <w:rPr>
          <w:rFonts w:cs="Arial"/>
        </w:rPr>
        <w:t>;</w:t>
      </w:r>
      <w:r w:rsidR="00F157CF">
        <w:t xml:space="preserve"> to vše dle podmínek stanovených touto smlouvou.</w:t>
      </w:r>
    </w:p>
    <w:p w14:paraId="1D628ACF" w14:textId="43BB65A2" w:rsidR="00F157CF" w:rsidRDefault="003D7F04" w:rsidP="00F157CF">
      <w:pPr>
        <w:pStyle w:val="ListNumber-ContractCzechRadio"/>
        <w:numPr>
          <w:ilvl w:val="1"/>
          <w:numId w:val="38"/>
        </w:numPr>
        <w:jc w:val="both"/>
      </w:pPr>
      <w:r>
        <w:t>Plnění zahrnuje zejména t</w:t>
      </w:r>
      <w:r w:rsidR="00685BAA">
        <w:t>yto</w:t>
      </w:r>
      <w:r>
        <w:t xml:space="preserve"> dodávky a činnosti:</w:t>
      </w:r>
    </w:p>
    <w:p w14:paraId="3BF7F062" w14:textId="1569D9C1" w:rsidR="008E3305" w:rsidRPr="002B4E0D" w:rsidRDefault="00AF0710" w:rsidP="008E3305">
      <w:pPr>
        <w:pStyle w:val="ListLetter-ContractCzechRadio"/>
        <w:numPr>
          <w:ilvl w:val="2"/>
          <w:numId w:val="38"/>
        </w:numPr>
        <w:jc w:val="both"/>
        <w:rPr>
          <w:rFonts w:cstheme="minorHAnsi"/>
          <w:b/>
          <w:szCs w:val="20"/>
        </w:rPr>
      </w:pPr>
      <w:r>
        <w:rPr>
          <w:rFonts w:cstheme="minorHAnsi"/>
          <w:b/>
          <w:szCs w:val="20"/>
        </w:rPr>
        <w:t>d</w:t>
      </w:r>
      <w:r w:rsidR="00CF2775">
        <w:rPr>
          <w:rFonts w:cstheme="minorHAnsi"/>
          <w:b/>
          <w:szCs w:val="20"/>
        </w:rPr>
        <w:t xml:space="preserve">odávku </w:t>
      </w:r>
      <w:r w:rsidR="003D7F04" w:rsidRPr="002B4E0D">
        <w:rPr>
          <w:rFonts w:cstheme="minorHAnsi"/>
          <w:b/>
          <w:szCs w:val="20"/>
        </w:rPr>
        <w:t>IP</w:t>
      </w:r>
      <w:r w:rsidR="003D7F04">
        <w:rPr>
          <w:rFonts w:cstheme="minorHAnsi"/>
          <w:b/>
          <w:szCs w:val="20"/>
        </w:rPr>
        <w:t xml:space="preserve"> </w:t>
      </w:r>
      <w:r w:rsidR="003D7F04" w:rsidRPr="002B4E0D">
        <w:rPr>
          <w:rFonts w:cstheme="minorHAnsi"/>
          <w:b/>
          <w:szCs w:val="20"/>
        </w:rPr>
        <w:t>aktivní</w:t>
      </w:r>
      <w:r w:rsidR="00CF2775">
        <w:rPr>
          <w:rFonts w:cstheme="minorHAnsi"/>
          <w:b/>
          <w:szCs w:val="20"/>
        </w:rPr>
        <w:t>ch</w:t>
      </w:r>
      <w:r w:rsidR="003D7F04">
        <w:rPr>
          <w:rFonts w:cstheme="minorHAnsi"/>
          <w:b/>
          <w:szCs w:val="20"/>
        </w:rPr>
        <w:t xml:space="preserve"> </w:t>
      </w:r>
      <w:r w:rsidR="003D7F04" w:rsidRPr="002B4E0D">
        <w:rPr>
          <w:rFonts w:cstheme="minorHAnsi"/>
          <w:b/>
          <w:szCs w:val="20"/>
        </w:rPr>
        <w:t>reproduktor</w:t>
      </w:r>
      <w:r w:rsidR="00CF2775">
        <w:rPr>
          <w:rFonts w:cstheme="minorHAnsi"/>
          <w:b/>
          <w:szCs w:val="20"/>
        </w:rPr>
        <w:t>ů</w:t>
      </w:r>
      <w:r w:rsidR="003D7F04" w:rsidRPr="002B4E0D">
        <w:rPr>
          <w:rFonts w:cstheme="minorHAnsi"/>
          <w:b/>
          <w:szCs w:val="20"/>
        </w:rPr>
        <w:t xml:space="preserve"> s vestavěným klientem a zesilovači třídy D (38 ks skřínkových reproduktorů, 41 ks podhledových reproduktorů, 8 ks tlakových reproduktorů, 6 ks tlakových reproduktorů s vysokým výkonem);</w:t>
      </w:r>
    </w:p>
    <w:p w14:paraId="3776B0D6" w14:textId="1EB18C4B" w:rsidR="008E3305" w:rsidRPr="008E3305" w:rsidRDefault="00AF0710" w:rsidP="008E3305">
      <w:pPr>
        <w:pStyle w:val="ListLetter-ContractCzechRadio"/>
        <w:numPr>
          <w:ilvl w:val="2"/>
          <w:numId w:val="38"/>
        </w:numPr>
        <w:jc w:val="both"/>
        <w:rPr>
          <w:b/>
        </w:rPr>
      </w:pPr>
      <w:r>
        <w:rPr>
          <w:rFonts w:cstheme="minorHAnsi"/>
          <w:b/>
          <w:szCs w:val="24"/>
        </w:rPr>
        <w:lastRenderedPageBreak/>
        <w:t>d</w:t>
      </w:r>
      <w:r w:rsidR="00CF2775">
        <w:rPr>
          <w:rFonts w:cstheme="minorHAnsi"/>
          <w:b/>
          <w:szCs w:val="24"/>
        </w:rPr>
        <w:t xml:space="preserve">odávku </w:t>
      </w:r>
      <w:r w:rsidR="003D7F04" w:rsidRPr="008E3305">
        <w:rPr>
          <w:rFonts w:cstheme="minorHAnsi"/>
          <w:b/>
          <w:szCs w:val="24"/>
        </w:rPr>
        <w:t xml:space="preserve">55 světelných majáků se </w:t>
      </w:r>
      <w:r w:rsidR="00945425">
        <w:rPr>
          <w:rFonts w:cstheme="minorHAnsi"/>
          <w:b/>
          <w:szCs w:val="24"/>
        </w:rPr>
        <w:t>10</w:t>
      </w:r>
      <w:r w:rsidR="003D7F04" w:rsidRPr="008E3305">
        <w:rPr>
          <w:rFonts w:cstheme="minorHAnsi"/>
          <w:b/>
          <w:szCs w:val="24"/>
        </w:rPr>
        <w:t xml:space="preserve"> ks síťovými převodníky (komunikátor majáku</w:t>
      </w:r>
      <w:r w:rsidR="003D7F04" w:rsidRPr="008E3305">
        <w:rPr>
          <w:rFonts w:cstheme="minorHAnsi"/>
          <w:szCs w:val="24"/>
        </w:rPr>
        <w:t>)</w:t>
      </w:r>
      <w:r w:rsidR="00661430">
        <w:rPr>
          <w:rFonts w:cstheme="minorHAnsi"/>
          <w:szCs w:val="24"/>
        </w:rPr>
        <w:t>;</w:t>
      </w:r>
      <w:r w:rsidR="003D7F04" w:rsidRPr="008E3305">
        <w:rPr>
          <w:rFonts w:cstheme="minorHAnsi"/>
          <w:szCs w:val="24"/>
        </w:rPr>
        <w:t xml:space="preserve"> </w:t>
      </w:r>
    </w:p>
    <w:p w14:paraId="0349855E" w14:textId="1C5FDDCF" w:rsidR="008E3305" w:rsidRPr="008E3305" w:rsidRDefault="003D7F04" w:rsidP="008E3305">
      <w:pPr>
        <w:pStyle w:val="ListLetter-ContractCzechRadio"/>
        <w:numPr>
          <w:ilvl w:val="2"/>
          <w:numId w:val="38"/>
        </w:numPr>
        <w:jc w:val="both"/>
        <w:rPr>
          <w:b/>
        </w:rPr>
      </w:pPr>
      <w:r w:rsidRPr="008E3305">
        <w:rPr>
          <w:rFonts w:cstheme="minorHAnsi"/>
          <w:b/>
          <w:szCs w:val="24"/>
        </w:rPr>
        <w:t xml:space="preserve">  </w:t>
      </w:r>
      <w:r w:rsidR="00AF0710">
        <w:rPr>
          <w:rFonts w:cstheme="minorHAnsi"/>
          <w:b/>
          <w:szCs w:val="24"/>
        </w:rPr>
        <w:t>d</w:t>
      </w:r>
      <w:r w:rsidR="00CF2775">
        <w:rPr>
          <w:rFonts w:cstheme="minorHAnsi"/>
          <w:b/>
          <w:szCs w:val="24"/>
        </w:rPr>
        <w:t xml:space="preserve">odávku </w:t>
      </w:r>
      <w:r w:rsidR="00945425">
        <w:rPr>
          <w:rFonts w:cstheme="minorHAnsi"/>
          <w:b/>
          <w:szCs w:val="24"/>
        </w:rPr>
        <w:t>13</w:t>
      </w:r>
      <w:r w:rsidRPr="008E3305">
        <w:rPr>
          <w:rFonts w:cstheme="minorHAnsi"/>
          <w:b/>
          <w:szCs w:val="24"/>
        </w:rPr>
        <w:t xml:space="preserve"> ks </w:t>
      </w:r>
      <w:proofErr w:type="spellStart"/>
      <w:r w:rsidRPr="008E3305">
        <w:rPr>
          <w:rFonts w:cstheme="minorHAnsi"/>
          <w:b/>
          <w:szCs w:val="24"/>
        </w:rPr>
        <w:t>PoE</w:t>
      </w:r>
      <w:proofErr w:type="spellEnd"/>
      <w:r w:rsidRPr="008E3305">
        <w:rPr>
          <w:rFonts w:cstheme="minorHAnsi"/>
          <w:b/>
          <w:szCs w:val="24"/>
        </w:rPr>
        <w:t xml:space="preserve"> </w:t>
      </w:r>
      <w:proofErr w:type="spellStart"/>
      <w:r w:rsidRPr="008E3305">
        <w:rPr>
          <w:rFonts w:cstheme="minorHAnsi"/>
          <w:b/>
          <w:szCs w:val="24"/>
        </w:rPr>
        <w:t>splitter</w:t>
      </w:r>
      <w:r w:rsidR="00CF2775">
        <w:rPr>
          <w:rFonts w:cstheme="minorHAnsi"/>
          <w:b/>
          <w:szCs w:val="24"/>
        </w:rPr>
        <w:t>ů</w:t>
      </w:r>
      <w:proofErr w:type="spellEnd"/>
      <w:r w:rsidR="00661430">
        <w:rPr>
          <w:rFonts w:cstheme="minorHAnsi"/>
          <w:b/>
          <w:szCs w:val="24"/>
        </w:rPr>
        <w:t>;</w:t>
      </w:r>
    </w:p>
    <w:p w14:paraId="20D89BEA" w14:textId="2F38983C" w:rsidR="008E3305" w:rsidRPr="00685BAA" w:rsidRDefault="00AF0710" w:rsidP="008E3305">
      <w:pPr>
        <w:pStyle w:val="ListLetter-ContractCzechRadio"/>
        <w:numPr>
          <w:ilvl w:val="2"/>
          <w:numId w:val="38"/>
        </w:numPr>
        <w:jc w:val="both"/>
        <w:rPr>
          <w:b/>
          <w:szCs w:val="20"/>
        </w:rPr>
      </w:pPr>
      <w:r>
        <w:rPr>
          <w:rFonts w:cstheme="minorHAnsi"/>
          <w:b/>
          <w:szCs w:val="20"/>
        </w:rPr>
        <w:t>d</w:t>
      </w:r>
      <w:r w:rsidR="00CF2775">
        <w:rPr>
          <w:rFonts w:cstheme="minorHAnsi"/>
          <w:b/>
          <w:szCs w:val="20"/>
        </w:rPr>
        <w:t xml:space="preserve">odávku </w:t>
      </w:r>
      <w:r w:rsidR="003D7F04" w:rsidRPr="00685BAA">
        <w:rPr>
          <w:rFonts w:cstheme="minorHAnsi"/>
          <w:b/>
          <w:szCs w:val="20"/>
        </w:rPr>
        <w:t>server</w:t>
      </w:r>
      <w:r w:rsidR="00CF2775">
        <w:rPr>
          <w:rFonts w:cstheme="minorHAnsi"/>
          <w:b/>
          <w:szCs w:val="20"/>
        </w:rPr>
        <w:t>u</w:t>
      </w:r>
      <w:r w:rsidR="003D7F04" w:rsidRPr="00685BAA">
        <w:rPr>
          <w:rFonts w:cstheme="minorHAnsi"/>
          <w:b/>
          <w:szCs w:val="20"/>
        </w:rPr>
        <w:t xml:space="preserve"> s datovým úložištěm, který slouží jako ústředna pro generaci a směrování hlášení a povelů a řízení systému</w:t>
      </w:r>
      <w:r w:rsidR="00661430">
        <w:rPr>
          <w:rFonts w:cstheme="minorHAnsi"/>
          <w:b/>
          <w:szCs w:val="20"/>
        </w:rPr>
        <w:t>;</w:t>
      </w:r>
    </w:p>
    <w:p w14:paraId="68933DDD" w14:textId="2934F9C2" w:rsidR="002C04B2" w:rsidRPr="00685BAA" w:rsidRDefault="00AF0710" w:rsidP="008E3305">
      <w:pPr>
        <w:pStyle w:val="ListLetter-ContractCzechRadio"/>
        <w:numPr>
          <w:ilvl w:val="2"/>
          <w:numId w:val="38"/>
        </w:numPr>
        <w:jc w:val="both"/>
        <w:rPr>
          <w:b/>
          <w:szCs w:val="20"/>
        </w:rPr>
      </w:pPr>
      <w:r>
        <w:rPr>
          <w:rFonts w:cstheme="minorHAnsi"/>
          <w:b/>
          <w:szCs w:val="20"/>
        </w:rPr>
        <w:t>d</w:t>
      </w:r>
      <w:r w:rsidR="00CF2775">
        <w:rPr>
          <w:rFonts w:cstheme="minorHAnsi"/>
          <w:b/>
          <w:szCs w:val="20"/>
        </w:rPr>
        <w:t xml:space="preserve">odávku </w:t>
      </w:r>
      <w:r w:rsidR="003D7F04" w:rsidRPr="00685BAA">
        <w:rPr>
          <w:rFonts w:cstheme="minorHAnsi"/>
          <w:b/>
          <w:szCs w:val="20"/>
        </w:rPr>
        <w:t>mikrofonní řídící stanic</w:t>
      </w:r>
      <w:r w:rsidR="00661430">
        <w:rPr>
          <w:rFonts w:cstheme="minorHAnsi"/>
          <w:b/>
          <w:szCs w:val="20"/>
        </w:rPr>
        <w:t>e</w:t>
      </w:r>
      <w:r w:rsidR="00685BAA" w:rsidRPr="00685BAA">
        <w:rPr>
          <w:rFonts w:cstheme="minorHAnsi"/>
          <w:b/>
          <w:szCs w:val="20"/>
        </w:rPr>
        <w:t xml:space="preserve"> s jedním přídavným modulem s 8 programovatelnými tlačítk</w:t>
      </w:r>
      <w:r w:rsidR="00661430">
        <w:rPr>
          <w:rFonts w:cstheme="minorHAnsi"/>
          <w:b/>
          <w:szCs w:val="20"/>
        </w:rPr>
        <w:t>y;</w:t>
      </w:r>
    </w:p>
    <w:p w14:paraId="1C8752F1" w14:textId="705E57A6" w:rsidR="002B4E0D" w:rsidRPr="00685BAA" w:rsidRDefault="003D7F04" w:rsidP="008E3305">
      <w:pPr>
        <w:pStyle w:val="ListLetter-ContractCzechRadio"/>
        <w:numPr>
          <w:ilvl w:val="2"/>
          <w:numId w:val="38"/>
        </w:numPr>
        <w:jc w:val="both"/>
        <w:rPr>
          <w:b/>
          <w:szCs w:val="20"/>
        </w:rPr>
      </w:pPr>
      <w:r>
        <w:rPr>
          <w:rFonts w:cstheme="minorHAnsi"/>
          <w:b/>
          <w:szCs w:val="20"/>
        </w:rPr>
        <w:t xml:space="preserve">  </w:t>
      </w:r>
      <w:r w:rsidR="00AF0710">
        <w:rPr>
          <w:rFonts w:cstheme="minorHAnsi"/>
          <w:b/>
          <w:szCs w:val="20"/>
        </w:rPr>
        <w:t>d</w:t>
      </w:r>
      <w:r w:rsidR="00CF2775">
        <w:rPr>
          <w:rFonts w:cstheme="minorHAnsi"/>
          <w:b/>
          <w:szCs w:val="20"/>
        </w:rPr>
        <w:t xml:space="preserve">odávku </w:t>
      </w:r>
      <w:r w:rsidRPr="00685BAA">
        <w:rPr>
          <w:rFonts w:cstheme="minorHAnsi"/>
          <w:b/>
          <w:szCs w:val="20"/>
        </w:rPr>
        <w:t>řídící</w:t>
      </w:r>
      <w:r w:rsidR="00CF2775">
        <w:rPr>
          <w:rFonts w:cstheme="minorHAnsi"/>
          <w:b/>
          <w:szCs w:val="20"/>
        </w:rPr>
        <w:t>ho</w:t>
      </w:r>
      <w:r w:rsidRPr="00685BAA">
        <w:rPr>
          <w:rFonts w:cstheme="minorHAnsi"/>
          <w:b/>
          <w:szCs w:val="20"/>
        </w:rPr>
        <w:t xml:space="preserve"> software včetně licencí</w:t>
      </w:r>
      <w:r w:rsidR="00661430">
        <w:rPr>
          <w:rFonts w:cstheme="minorHAnsi"/>
          <w:b/>
          <w:szCs w:val="20"/>
        </w:rPr>
        <w:t>;</w:t>
      </w:r>
    </w:p>
    <w:p w14:paraId="05B9B633" w14:textId="2B68784E" w:rsidR="008E3305" w:rsidRPr="00685BAA" w:rsidRDefault="003D7F04" w:rsidP="008E3305">
      <w:pPr>
        <w:pStyle w:val="ListLetter-ContractCzechRadio"/>
        <w:numPr>
          <w:ilvl w:val="2"/>
          <w:numId w:val="38"/>
        </w:numPr>
        <w:jc w:val="both"/>
        <w:rPr>
          <w:b/>
          <w:szCs w:val="20"/>
        </w:rPr>
      </w:pPr>
      <w:r>
        <w:rPr>
          <w:b/>
          <w:szCs w:val="20"/>
        </w:rPr>
        <w:t>i</w:t>
      </w:r>
      <w:r w:rsidRPr="00685BAA">
        <w:rPr>
          <w:b/>
          <w:szCs w:val="20"/>
        </w:rPr>
        <w:t>nstalac</w:t>
      </w:r>
      <w:r w:rsidR="00661430">
        <w:rPr>
          <w:b/>
          <w:szCs w:val="20"/>
        </w:rPr>
        <w:t>e</w:t>
      </w:r>
      <w:r w:rsidR="007A762A">
        <w:rPr>
          <w:b/>
          <w:szCs w:val="20"/>
        </w:rPr>
        <w:t xml:space="preserve"> a zprovoznění</w:t>
      </w:r>
      <w:r w:rsidR="00037A1D">
        <w:rPr>
          <w:b/>
          <w:szCs w:val="20"/>
        </w:rPr>
        <w:t xml:space="preserve"> a zprovoznění IP systému místního rozhlasu.</w:t>
      </w:r>
    </w:p>
    <w:p w14:paraId="473E2E85" w14:textId="00E1E4D1" w:rsidR="008E3305" w:rsidRDefault="003D7F04" w:rsidP="008E3305">
      <w:pPr>
        <w:pStyle w:val="ListLetter-ContractCzechRadio"/>
        <w:numPr>
          <w:ilvl w:val="2"/>
          <w:numId w:val="38"/>
        </w:numPr>
        <w:jc w:val="both"/>
        <w:rPr>
          <w:b/>
        </w:rPr>
      </w:pPr>
      <w:r>
        <w:rPr>
          <w:b/>
        </w:rPr>
        <w:t>zpracování dokumentace skutečného provedení plnění</w:t>
      </w:r>
      <w:r w:rsidR="00661430">
        <w:rPr>
          <w:b/>
        </w:rPr>
        <w:t>.</w:t>
      </w:r>
    </w:p>
    <w:p w14:paraId="2CBF168E" w14:textId="5AAA56D3" w:rsidR="00F157CF" w:rsidRPr="008E3305" w:rsidRDefault="00CF2775" w:rsidP="00AF0710">
      <w:pPr>
        <w:pStyle w:val="ListLetter-ContractCzechRadio"/>
        <w:numPr>
          <w:ilvl w:val="0"/>
          <w:numId w:val="0"/>
        </w:numPr>
        <w:ind w:left="142"/>
        <w:jc w:val="both"/>
        <w:rPr>
          <w:b/>
        </w:rPr>
      </w:pPr>
      <w:r>
        <w:t xml:space="preserve">3. </w:t>
      </w:r>
      <w:r w:rsidR="00685BAA">
        <w:t xml:space="preserve">Technické parametry plnění a instalace jsou </w:t>
      </w:r>
      <w:r w:rsidR="008E3305">
        <w:t>blíže specifikován</w:t>
      </w:r>
      <w:r>
        <w:t>y</w:t>
      </w:r>
      <w:r w:rsidR="008E3305">
        <w:t xml:space="preserve"> v příloze této smlouvy – </w:t>
      </w:r>
      <w:r w:rsidR="008E3305" w:rsidRPr="00685BAA">
        <w:rPr>
          <w:b/>
        </w:rPr>
        <w:t>Specifikace plnění a ceny</w:t>
      </w:r>
      <w:r w:rsidR="00685BAA" w:rsidRPr="00685BAA">
        <w:rPr>
          <w:b/>
        </w:rPr>
        <w:t>.</w:t>
      </w:r>
    </w:p>
    <w:p w14:paraId="34D837B7" w14:textId="77777777" w:rsidR="00BA16BB" w:rsidRPr="006D0812" w:rsidRDefault="003D7F04" w:rsidP="00BA16BB">
      <w:pPr>
        <w:pStyle w:val="Heading-Number-ContractCzechRadio"/>
      </w:pPr>
      <w:r w:rsidRPr="006D0812">
        <w:t>Místo a doba plnění</w:t>
      </w:r>
    </w:p>
    <w:p w14:paraId="736FDE11" w14:textId="1C5DDFF9" w:rsidR="00654BE8" w:rsidRPr="006D0812" w:rsidRDefault="003D7F04" w:rsidP="00AF0710">
      <w:pPr>
        <w:pStyle w:val="ListNumber-ContractCzechRadio"/>
        <w:jc w:val="both"/>
      </w:pPr>
      <w:r w:rsidRPr="006D0812">
        <w:t>Místem plnění a odevzdání zboží je</w:t>
      </w:r>
      <w:r w:rsidR="00CF2775">
        <w:t xml:space="preserve"> </w:t>
      </w:r>
      <w:r w:rsidR="00685BAA">
        <w:t>k</w:t>
      </w:r>
      <w:r>
        <w:t>omplex budov ČRo, Vinohradská 12, Římská 13, Římská 15, Praha 2</w:t>
      </w:r>
      <w:r w:rsidR="00685BAA">
        <w:t>.</w:t>
      </w:r>
    </w:p>
    <w:p w14:paraId="6D5368E7" w14:textId="77777777" w:rsidR="00073229" w:rsidRDefault="003D7F04" w:rsidP="00073229">
      <w:pPr>
        <w:pStyle w:val="ListNumber-ContractCzechRadio"/>
        <w:spacing w:after="0" w:line="240" w:lineRule="auto"/>
        <w:jc w:val="both"/>
      </w:pPr>
      <w:r>
        <w:t>Zhotovitel je povinen při provádění díla dodržet následující fáze:</w:t>
      </w:r>
    </w:p>
    <w:p w14:paraId="33EC54AA" w14:textId="77777777" w:rsidR="00073229" w:rsidRDefault="00073229" w:rsidP="00073229">
      <w:pPr>
        <w:pStyle w:val="ListNumber-ContractCzechRadio"/>
        <w:numPr>
          <w:ilvl w:val="0"/>
          <w:numId w:val="0"/>
        </w:numPr>
        <w:spacing w:after="0" w:line="240" w:lineRule="auto"/>
        <w:ind w:left="312"/>
        <w:jc w:val="both"/>
      </w:pPr>
    </w:p>
    <w:p w14:paraId="2C8D2781" w14:textId="5FA20095" w:rsidR="00073229" w:rsidRDefault="003D7F04" w:rsidP="00073229">
      <w:pPr>
        <w:pStyle w:val="ListLetter-ContractCzechRadio"/>
        <w:jc w:val="both"/>
      </w:pPr>
      <w:r w:rsidRPr="00073229">
        <w:rPr>
          <w:b/>
        </w:rPr>
        <w:t>fáze č. 1</w:t>
      </w:r>
      <w:r w:rsidR="0089511A">
        <w:t xml:space="preserve">, </w:t>
      </w:r>
      <w:r>
        <w:t xml:space="preserve">jejíž součástí je: </w:t>
      </w:r>
      <w:r w:rsidR="00CF6E00">
        <w:rPr>
          <w:rFonts w:cs="Arial"/>
          <w:b/>
          <w:szCs w:val="20"/>
        </w:rPr>
        <w:t>dodání zboží</w:t>
      </w:r>
      <w:r w:rsidR="0089511A">
        <w:t xml:space="preserve">, </w:t>
      </w:r>
      <w:r>
        <w:t xml:space="preserve">prodávající je povinen </w:t>
      </w:r>
      <w:r w:rsidR="0020102B">
        <w:t xml:space="preserve">dokončit </w:t>
      </w:r>
      <w:bookmarkStart w:id="0" w:name="_GoBack"/>
      <w:bookmarkEnd w:id="0"/>
      <w:r>
        <w:t xml:space="preserve">plnění této fáze nejpozději do </w:t>
      </w:r>
      <w:r w:rsidR="00F24682">
        <w:t>3</w:t>
      </w:r>
      <w:r>
        <w:t xml:space="preserve"> </w:t>
      </w:r>
      <w:r w:rsidR="00E22C4C">
        <w:t>t</w:t>
      </w:r>
      <w:r w:rsidR="00F24682">
        <w:t>ýd</w:t>
      </w:r>
      <w:r>
        <w:t>nů ode dne účinnost</w:t>
      </w:r>
      <w:r w:rsidR="0089511A">
        <w:t>i</w:t>
      </w:r>
      <w:r>
        <w:t xml:space="preserve"> smlouvy</w:t>
      </w:r>
      <w:r w:rsidR="00D123D0">
        <w:t xml:space="preserve">; </w:t>
      </w:r>
    </w:p>
    <w:p w14:paraId="41728C40" w14:textId="79E281B9" w:rsidR="0089511A" w:rsidRDefault="003D7F04" w:rsidP="0089511A">
      <w:pPr>
        <w:pStyle w:val="ListLetter-ContractCzechRadio"/>
        <w:spacing w:after="0"/>
        <w:jc w:val="both"/>
      </w:pPr>
      <w:r w:rsidRPr="00073229">
        <w:rPr>
          <w:b/>
        </w:rPr>
        <w:t>fáze č. 2</w:t>
      </w:r>
      <w:r w:rsidR="0089511A">
        <w:rPr>
          <w:b/>
        </w:rPr>
        <w:t xml:space="preserve">, </w:t>
      </w:r>
      <w:r>
        <w:t xml:space="preserve">jejíž součástí je: </w:t>
      </w:r>
      <w:r w:rsidR="00CF6E00">
        <w:rPr>
          <w:rFonts w:cs="Arial"/>
          <w:b/>
          <w:szCs w:val="20"/>
        </w:rPr>
        <w:t>kompletní instalace</w:t>
      </w:r>
      <w:r w:rsidR="006354EA">
        <w:rPr>
          <w:rFonts w:cs="Arial"/>
          <w:b/>
          <w:szCs w:val="20"/>
        </w:rPr>
        <w:t xml:space="preserve"> IP</w:t>
      </w:r>
      <w:r w:rsidR="007A762A">
        <w:rPr>
          <w:rFonts w:cs="Arial"/>
          <w:b/>
          <w:szCs w:val="20"/>
        </w:rPr>
        <w:t xml:space="preserve"> systému</w:t>
      </w:r>
      <w:r w:rsidR="00CF6E00" w:rsidRPr="00B86D44">
        <w:rPr>
          <w:rFonts w:cs="Arial"/>
          <w:szCs w:val="20"/>
        </w:rPr>
        <w:t>,</w:t>
      </w:r>
      <w:r w:rsidR="00CF6E00">
        <w:rPr>
          <w:rFonts w:cs="Arial"/>
          <w:b/>
          <w:szCs w:val="20"/>
        </w:rPr>
        <w:t xml:space="preserve"> </w:t>
      </w:r>
      <w:r w:rsidR="001A129A">
        <w:t xml:space="preserve">prodávající je povinen zahájit plnění této fáze ihned po dokončení fáze č. 1. </w:t>
      </w:r>
    </w:p>
    <w:p w14:paraId="181B53E1" w14:textId="7ABF60D6" w:rsidR="00BA16BB" w:rsidRDefault="0089511A" w:rsidP="0089511A">
      <w:pPr>
        <w:pStyle w:val="ListLetter-ContractCzechRadio"/>
        <w:numPr>
          <w:ilvl w:val="0"/>
          <w:numId w:val="0"/>
        </w:numPr>
        <w:spacing w:after="0"/>
        <w:ind w:left="312"/>
        <w:jc w:val="both"/>
        <w:rPr>
          <w:b/>
        </w:rPr>
      </w:pPr>
      <w:r>
        <w:tab/>
      </w:r>
      <w:r w:rsidR="001A129A">
        <w:t>F</w:t>
      </w:r>
      <w:r w:rsidR="003D7F04">
        <w:t>áze</w:t>
      </w:r>
      <w:r w:rsidR="001A129A">
        <w:t xml:space="preserve"> č. 2</w:t>
      </w:r>
      <w:r w:rsidR="003D7F04">
        <w:t xml:space="preserve"> bude dokončena </w:t>
      </w:r>
      <w:r w:rsidR="000D5AE6">
        <w:t>do 50 týdnů od účinnosti smlouvy</w:t>
      </w:r>
      <w:r w:rsidR="001A129A">
        <w:rPr>
          <w:b/>
        </w:rPr>
        <w:t xml:space="preserve">. </w:t>
      </w:r>
    </w:p>
    <w:p w14:paraId="12D76645" w14:textId="77777777" w:rsidR="0089511A" w:rsidRDefault="0089511A" w:rsidP="0089511A">
      <w:pPr>
        <w:pStyle w:val="ListLetter-ContractCzechRadio"/>
        <w:numPr>
          <w:ilvl w:val="0"/>
          <w:numId w:val="0"/>
        </w:numPr>
        <w:spacing w:after="0"/>
        <w:ind w:left="624" w:hanging="312"/>
        <w:jc w:val="both"/>
      </w:pPr>
    </w:p>
    <w:p w14:paraId="7F8B8147" w14:textId="78052AC4" w:rsidR="000860B2" w:rsidRDefault="003D7F04" w:rsidP="0089511A">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41342DF1" w14:textId="7208BC8D" w:rsidR="00252CD3" w:rsidRPr="006D0812" w:rsidRDefault="003D7F04" w:rsidP="00252CD3">
      <w:pPr>
        <w:numPr>
          <w:ilvl w:val="1"/>
          <w:numId w:val="17"/>
        </w:numPr>
        <w:spacing w:after="250"/>
        <w:jc w:val="both"/>
      </w:pPr>
      <w:r w:rsidRPr="007E540E">
        <w:t>Prodávající se zavazuje uvést místo plnění do původního stavu a na vlastní náklady odstranit v souladu s platnými právními předpisy odpad vzniklý při plnění. Současně prodávající podpisem této smlouvy prohlašuje, že se dostatečným způsobem seznámil s místem plnění a je tak plně způsobilý k řádnému plnění povinností dle této smlouvy.</w:t>
      </w:r>
    </w:p>
    <w:p w14:paraId="6B6DAF6F" w14:textId="59EEFB00" w:rsidR="00BA16BB" w:rsidRPr="006D0812" w:rsidRDefault="003D7F04" w:rsidP="00BA16BB">
      <w:pPr>
        <w:pStyle w:val="Heading-Number-ContractCzechRadio"/>
      </w:pPr>
      <w:r w:rsidRPr="006D0812">
        <w:t xml:space="preserve">Cena </w:t>
      </w:r>
      <w:r w:rsidR="003E562B">
        <w:t>plnění</w:t>
      </w:r>
      <w:r w:rsidR="003E562B" w:rsidRPr="006D0812">
        <w:t xml:space="preserve"> </w:t>
      </w:r>
      <w:r w:rsidRPr="006D0812">
        <w:t>a platební podmínky</w:t>
      </w:r>
    </w:p>
    <w:p w14:paraId="69F02737" w14:textId="287E6C17" w:rsidR="00BA16BB" w:rsidRPr="006D0812" w:rsidRDefault="003D7F04" w:rsidP="00A57352">
      <w:pPr>
        <w:pStyle w:val="ListNumber-ContractCzechRadio"/>
        <w:jc w:val="both"/>
      </w:pPr>
      <w:r w:rsidRPr="006D0812">
        <w:t>C</w:t>
      </w:r>
      <w:r w:rsidR="007905AF">
        <w:t>elková c</w:t>
      </w:r>
      <w:r w:rsidRPr="006D0812">
        <w:t xml:space="preserve">ena </w:t>
      </w:r>
      <w:r w:rsidR="003E562B">
        <w:t>plnění</w:t>
      </w:r>
      <w:r w:rsidR="003E562B" w:rsidRPr="006D0812">
        <w:t xml:space="preserve"> </w:t>
      </w:r>
      <w:r w:rsidRPr="006D0812">
        <w:t xml:space="preserve">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0C0828B9" w:rsidR="00BA16BB" w:rsidRPr="006D0812" w:rsidRDefault="003D7F04"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w:t>
      </w:r>
      <w:r w:rsidR="003E562B">
        <w:t> poskytnutím plnění</w:t>
      </w:r>
      <w:r w:rsidRPr="006D0812">
        <w:t xml:space="preserve">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7233DC1" w14:textId="10EF413D" w:rsidR="00BA16BB" w:rsidRPr="006D0812" w:rsidRDefault="003D7F04" w:rsidP="00A57352">
      <w:pPr>
        <w:pStyle w:val="ListNumber-ContractCzechRadio"/>
        <w:jc w:val="both"/>
      </w:pPr>
      <w:r w:rsidRPr="006D0812">
        <w:lastRenderedPageBreak/>
        <w:t>Úhrada ceny bude</w:t>
      </w:r>
      <w:r w:rsidR="007A762A">
        <w:t xml:space="preserve"> provedena kupujícím na základě daňového dokladu</w:t>
      </w:r>
      <w:r w:rsidR="003E562B">
        <w:t xml:space="preserve"> (dále jen „faktura“)</w:t>
      </w:r>
      <w:r w:rsidR="007A762A">
        <w:t>,</w:t>
      </w:r>
      <w:r w:rsidRPr="006D0812">
        <w:t xml:space="preserve"> </w:t>
      </w:r>
      <w:r w:rsidR="007A762A" w:rsidRPr="009E3992">
        <w:rPr>
          <w:rFonts w:cs="Arial"/>
          <w:szCs w:val="20"/>
        </w:rPr>
        <w:t xml:space="preserve">a to ve dvou </w:t>
      </w:r>
      <w:r w:rsidR="007A762A">
        <w:rPr>
          <w:rFonts w:cs="Arial"/>
          <w:szCs w:val="20"/>
        </w:rPr>
        <w:t>částech</w:t>
      </w:r>
      <w:r w:rsidR="007A762A" w:rsidRPr="009E3992">
        <w:rPr>
          <w:rFonts w:cs="Arial"/>
          <w:szCs w:val="20"/>
        </w:rPr>
        <w:t xml:space="preserve">. </w:t>
      </w:r>
      <w:r w:rsidR="007A762A">
        <w:rPr>
          <w:rFonts w:cs="Arial"/>
          <w:szCs w:val="20"/>
        </w:rPr>
        <w:t xml:space="preserve">Prodávající má nárok na </w:t>
      </w:r>
      <w:r w:rsidR="007A762A">
        <w:rPr>
          <w:rFonts w:cs="Arial"/>
          <w:b/>
          <w:szCs w:val="20"/>
        </w:rPr>
        <w:t>p</w:t>
      </w:r>
      <w:r w:rsidR="007A762A" w:rsidRPr="009E3992">
        <w:rPr>
          <w:rFonts w:cs="Arial"/>
          <w:b/>
          <w:szCs w:val="20"/>
        </w:rPr>
        <w:t>rvní část ceny plnění</w:t>
      </w:r>
      <w:r w:rsidR="007A762A">
        <w:rPr>
          <w:rFonts w:cs="Arial"/>
          <w:b/>
          <w:szCs w:val="20"/>
        </w:rPr>
        <w:t>,</w:t>
      </w:r>
      <w:r w:rsidR="007A762A" w:rsidRPr="009E3992">
        <w:rPr>
          <w:rFonts w:cs="Arial"/>
          <w:b/>
          <w:szCs w:val="20"/>
        </w:rPr>
        <w:t xml:space="preserve"> odpovídající ceně za položky v rámci Části </w:t>
      </w:r>
      <w:r w:rsidR="007A762A">
        <w:rPr>
          <w:rFonts w:cs="Arial"/>
          <w:b/>
          <w:szCs w:val="20"/>
        </w:rPr>
        <w:t>1</w:t>
      </w:r>
      <w:r w:rsidR="007A762A" w:rsidRPr="009E3992">
        <w:rPr>
          <w:rFonts w:cs="Arial"/>
          <w:szCs w:val="20"/>
        </w:rPr>
        <w:t xml:space="preserve"> </w:t>
      </w:r>
      <w:r w:rsidR="007A762A" w:rsidRPr="009E3992">
        <w:rPr>
          <w:rFonts w:cs="Arial"/>
          <w:b/>
          <w:szCs w:val="20"/>
        </w:rPr>
        <w:t xml:space="preserve">dle přílohy č. </w:t>
      </w:r>
      <w:r w:rsidR="00C0586E">
        <w:rPr>
          <w:rFonts w:cs="Arial"/>
          <w:b/>
          <w:szCs w:val="20"/>
        </w:rPr>
        <w:t>2</w:t>
      </w:r>
      <w:r w:rsidR="007A762A" w:rsidRPr="009E3992">
        <w:rPr>
          <w:rFonts w:cs="Arial"/>
          <w:b/>
          <w:szCs w:val="20"/>
        </w:rPr>
        <w:t xml:space="preserve"> této smlouvy</w:t>
      </w:r>
      <w:r w:rsidR="007A762A">
        <w:rPr>
          <w:rFonts w:cs="Arial"/>
          <w:szCs w:val="20"/>
        </w:rPr>
        <w:t xml:space="preserve">, </w:t>
      </w:r>
      <w:r w:rsidR="007A762A" w:rsidRPr="009E3992">
        <w:rPr>
          <w:rFonts w:cs="Arial"/>
          <w:szCs w:val="20"/>
        </w:rPr>
        <w:t>okamžikem řádného odevzdání tohoto plnění</w:t>
      </w:r>
      <w:r w:rsidR="00C0586E">
        <w:rPr>
          <w:rFonts w:cs="Arial"/>
          <w:szCs w:val="20"/>
        </w:rPr>
        <w:t>, tj. dokončením fáze č. 1</w:t>
      </w:r>
      <w:r w:rsidR="007A762A" w:rsidRPr="009E3992">
        <w:rPr>
          <w:rFonts w:cs="Arial"/>
          <w:szCs w:val="20"/>
        </w:rPr>
        <w:t xml:space="preserve">. </w:t>
      </w:r>
      <w:r w:rsidR="007A762A">
        <w:rPr>
          <w:rFonts w:cs="Arial"/>
          <w:szCs w:val="20"/>
        </w:rPr>
        <w:t xml:space="preserve">Na </w:t>
      </w:r>
      <w:r w:rsidR="007A762A">
        <w:rPr>
          <w:rFonts w:cs="Arial"/>
          <w:b/>
          <w:szCs w:val="20"/>
        </w:rPr>
        <w:t>d</w:t>
      </w:r>
      <w:r w:rsidR="007A762A" w:rsidRPr="009E3992">
        <w:rPr>
          <w:rFonts w:cs="Arial"/>
          <w:b/>
          <w:szCs w:val="20"/>
        </w:rPr>
        <w:t>ruh</w:t>
      </w:r>
      <w:r w:rsidR="007A762A">
        <w:rPr>
          <w:rFonts w:cs="Arial"/>
          <w:b/>
          <w:szCs w:val="20"/>
        </w:rPr>
        <w:t>ou</w:t>
      </w:r>
      <w:r w:rsidR="007A762A" w:rsidRPr="009E3992">
        <w:rPr>
          <w:rFonts w:cs="Arial"/>
          <w:b/>
          <w:szCs w:val="20"/>
        </w:rPr>
        <w:t xml:space="preserve"> část ceny plnění</w:t>
      </w:r>
      <w:r w:rsidR="007A762A">
        <w:rPr>
          <w:rFonts w:cs="Arial"/>
          <w:b/>
          <w:szCs w:val="20"/>
        </w:rPr>
        <w:t>,</w:t>
      </w:r>
      <w:r w:rsidR="007A762A" w:rsidRPr="009E3992">
        <w:rPr>
          <w:rFonts w:cs="Arial"/>
          <w:b/>
          <w:szCs w:val="20"/>
        </w:rPr>
        <w:t xml:space="preserve"> odpovíd</w:t>
      </w:r>
      <w:r w:rsidR="007A762A">
        <w:rPr>
          <w:rFonts w:cs="Arial"/>
          <w:b/>
          <w:szCs w:val="20"/>
        </w:rPr>
        <w:t>ající</w:t>
      </w:r>
      <w:r w:rsidR="007A762A" w:rsidRPr="009E3992">
        <w:rPr>
          <w:rFonts w:cs="Arial"/>
          <w:b/>
          <w:szCs w:val="20"/>
        </w:rPr>
        <w:t xml:space="preserve"> ceně za položky v rámci Část</w:t>
      </w:r>
      <w:r w:rsidR="006354EA">
        <w:rPr>
          <w:rFonts w:cs="Arial"/>
          <w:b/>
          <w:szCs w:val="20"/>
        </w:rPr>
        <w:t>í</w:t>
      </w:r>
      <w:r w:rsidR="007A762A" w:rsidRPr="009E3992">
        <w:rPr>
          <w:rFonts w:cs="Arial"/>
          <w:b/>
          <w:szCs w:val="20"/>
        </w:rPr>
        <w:t xml:space="preserve"> </w:t>
      </w:r>
      <w:r w:rsidR="007A762A">
        <w:rPr>
          <w:rFonts w:cs="Arial"/>
          <w:b/>
          <w:szCs w:val="20"/>
        </w:rPr>
        <w:t xml:space="preserve">2 a 3 </w:t>
      </w:r>
      <w:r w:rsidR="007A762A" w:rsidRPr="009E3992">
        <w:rPr>
          <w:rFonts w:cs="Arial"/>
          <w:b/>
          <w:szCs w:val="20"/>
        </w:rPr>
        <w:t xml:space="preserve">dle přílohy č. </w:t>
      </w:r>
      <w:r w:rsidR="00C0586E">
        <w:rPr>
          <w:rFonts w:cs="Arial"/>
          <w:b/>
          <w:szCs w:val="20"/>
        </w:rPr>
        <w:t>2</w:t>
      </w:r>
      <w:r w:rsidR="007A762A" w:rsidRPr="009E3992">
        <w:rPr>
          <w:rFonts w:cs="Arial"/>
          <w:b/>
          <w:szCs w:val="20"/>
        </w:rPr>
        <w:t xml:space="preserve"> této smlouvy</w:t>
      </w:r>
      <w:r w:rsidR="007A762A">
        <w:rPr>
          <w:rFonts w:cs="Arial"/>
          <w:b/>
          <w:szCs w:val="20"/>
        </w:rPr>
        <w:t>,</w:t>
      </w:r>
      <w:r w:rsidR="007A762A" w:rsidRPr="009E3992">
        <w:rPr>
          <w:rFonts w:cs="Arial"/>
          <w:b/>
          <w:szCs w:val="20"/>
        </w:rPr>
        <w:t xml:space="preserve"> </w:t>
      </w:r>
      <w:r w:rsidR="007A762A">
        <w:rPr>
          <w:rFonts w:cs="Arial"/>
          <w:szCs w:val="20"/>
        </w:rPr>
        <w:t>vzniká prodávajícímu nárok</w:t>
      </w:r>
      <w:r w:rsidR="007A762A" w:rsidRPr="009E3992">
        <w:rPr>
          <w:rFonts w:cs="Arial"/>
          <w:szCs w:val="20"/>
        </w:rPr>
        <w:t xml:space="preserve"> okamžikem</w:t>
      </w:r>
      <w:r w:rsidR="006354EA">
        <w:rPr>
          <w:rFonts w:cs="Arial"/>
          <w:szCs w:val="20"/>
        </w:rPr>
        <w:t xml:space="preserve"> kompletní instalace IP systému, tedy okamžikem</w:t>
      </w:r>
      <w:r w:rsidR="007A762A" w:rsidRPr="009E3992">
        <w:rPr>
          <w:rFonts w:cs="Arial"/>
          <w:szCs w:val="20"/>
        </w:rPr>
        <w:t xml:space="preserve"> řádného poskytnutí </w:t>
      </w:r>
      <w:r w:rsidR="006354EA">
        <w:rPr>
          <w:rFonts w:cs="Arial"/>
          <w:szCs w:val="20"/>
        </w:rPr>
        <w:t>celého plnění</w:t>
      </w:r>
      <w:r w:rsidR="00C0586E">
        <w:rPr>
          <w:rFonts w:cs="Arial"/>
          <w:szCs w:val="20"/>
        </w:rPr>
        <w:t xml:space="preserve"> (tj. dokončením fáze č. 2)</w:t>
      </w:r>
      <w:r w:rsidR="006354EA">
        <w:rPr>
          <w:rFonts w:cs="Arial"/>
          <w:szCs w:val="20"/>
        </w:rPr>
        <w:t>.</w:t>
      </w:r>
    </w:p>
    <w:p w14:paraId="0E04E883" w14:textId="25A938C7" w:rsidR="007417F7" w:rsidRDefault="003D7F04"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BFCDC0A" w:rsidR="005D4C3A" w:rsidRPr="006D0812" w:rsidRDefault="003D7F04"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w:t>
      </w:r>
      <w:r w:rsidR="00BB2507">
        <w:t xml:space="preserve">akceptačního </w:t>
      </w:r>
      <w:r w:rsidR="00F62186" w:rsidRPr="006D0812">
        <w:t xml:space="preserve">protokolu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7066BD3A" w:rsidR="005D4C3A" w:rsidRDefault="003D7F04" w:rsidP="00A57352">
      <w:pPr>
        <w:pStyle w:val="ListNumber-ContractCzechRadio"/>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31A7B884" w:rsidR="00A4450D" w:rsidRDefault="003D7F04" w:rsidP="00A4450D">
      <w:pPr>
        <w:pStyle w:val="Heading-Number-ContractCzechRadio"/>
      </w:pPr>
      <w:r w:rsidRPr="006D0812">
        <w:t xml:space="preserve">Odevzdání a převzetí </w:t>
      </w:r>
      <w:r w:rsidR="00073229">
        <w:t>plnění</w:t>
      </w:r>
    </w:p>
    <w:p w14:paraId="5C135301" w14:textId="77777777" w:rsidR="006354EA" w:rsidRDefault="003D7F04" w:rsidP="006354EA">
      <w:pPr>
        <w:numPr>
          <w:ilvl w:val="1"/>
          <w:numId w:val="17"/>
        </w:numPr>
        <w:spacing w:after="250"/>
        <w:jc w:val="both"/>
      </w:pPr>
      <w:r w:rsidRPr="007E540E">
        <w:t>Smluvní strany potvrdí</w:t>
      </w:r>
      <w:r>
        <w:t xml:space="preserve"> </w:t>
      </w:r>
      <w:r w:rsidRPr="007E540E">
        <w:t>odevzdání plněn</w:t>
      </w:r>
      <w:r>
        <w:t xml:space="preserve">í </w:t>
      </w:r>
      <w:r w:rsidRPr="007E540E">
        <w:t>v ujednaném množství, jakosti a provedení podpisem</w:t>
      </w:r>
      <w:r>
        <w:t>:</w:t>
      </w:r>
    </w:p>
    <w:p w14:paraId="6C6437AF" w14:textId="744BF605" w:rsidR="006354EA" w:rsidRDefault="00D31B56" w:rsidP="006354EA">
      <w:pPr>
        <w:pStyle w:val="ListLetter-ContractCzechRadio"/>
        <w:jc w:val="both"/>
      </w:pPr>
      <w:r>
        <w:t xml:space="preserve">akceptačního </w:t>
      </w:r>
      <w:r w:rsidR="003D7F04">
        <w:t xml:space="preserve">protokolu, </w:t>
      </w:r>
      <w:r w:rsidR="003D7F04">
        <w:rPr>
          <w:rFonts w:cs="Arial"/>
          <w:b/>
          <w:szCs w:val="20"/>
        </w:rPr>
        <w:t xml:space="preserve">odpovídající </w:t>
      </w:r>
      <w:r w:rsidR="003D7F04" w:rsidRPr="009E3992">
        <w:rPr>
          <w:rFonts w:cs="Arial"/>
          <w:b/>
          <w:szCs w:val="20"/>
        </w:rPr>
        <w:t>položk</w:t>
      </w:r>
      <w:r w:rsidR="003D7F04">
        <w:rPr>
          <w:rFonts w:cs="Arial"/>
          <w:b/>
          <w:szCs w:val="20"/>
        </w:rPr>
        <w:t xml:space="preserve">ám </w:t>
      </w:r>
      <w:r w:rsidR="003D7F04" w:rsidRPr="009E3992">
        <w:rPr>
          <w:rFonts w:cs="Arial"/>
          <w:b/>
          <w:szCs w:val="20"/>
        </w:rPr>
        <w:t>v rámci Části</w:t>
      </w:r>
      <w:r w:rsidR="003D7F04">
        <w:rPr>
          <w:rFonts w:cs="Arial"/>
          <w:b/>
          <w:szCs w:val="20"/>
        </w:rPr>
        <w:t xml:space="preserve"> 1</w:t>
      </w:r>
      <w:r w:rsidR="003D7F04" w:rsidRPr="009E3992">
        <w:rPr>
          <w:rFonts w:cs="Arial"/>
          <w:szCs w:val="20"/>
        </w:rPr>
        <w:t xml:space="preserve"> </w:t>
      </w:r>
      <w:r w:rsidR="003D7F04" w:rsidRPr="009E3992">
        <w:rPr>
          <w:rFonts w:cs="Arial"/>
          <w:b/>
          <w:szCs w:val="20"/>
        </w:rPr>
        <w:t>dle přílohy č. 1 této smlouvy</w:t>
      </w:r>
      <w:r w:rsidR="003D7F04">
        <w:t xml:space="preserve"> jde-li o odevzdání zboží, a </w:t>
      </w:r>
    </w:p>
    <w:p w14:paraId="5BB92B1C" w14:textId="133E7BC2" w:rsidR="006354EA" w:rsidRDefault="003D7F04" w:rsidP="006354EA">
      <w:pPr>
        <w:pStyle w:val="ListLetter-ContractCzechRadio"/>
        <w:jc w:val="both"/>
      </w:pPr>
      <w:r>
        <w:t xml:space="preserve">protokolu o poskytnutí služeb, </w:t>
      </w:r>
      <w:r w:rsidRPr="009E3992">
        <w:rPr>
          <w:rFonts w:cs="Arial"/>
          <w:b/>
          <w:szCs w:val="20"/>
        </w:rPr>
        <w:t>odpovíd</w:t>
      </w:r>
      <w:r>
        <w:rPr>
          <w:rFonts w:cs="Arial"/>
          <w:b/>
          <w:szCs w:val="20"/>
        </w:rPr>
        <w:t>ající</w:t>
      </w:r>
      <w:r w:rsidRPr="009E3992">
        <w:rPr>
          <w:rFonts w:cs="Arial"/>
          <w:b/>
          <w:szCs w:val="20"/>
        </w:rPr>
        <w:t xml:space="preserve"> položk</w:t>
      </w:r>
      <w:r>
        <w:rPr>
          <w:rFonts w:cs="Arial"/>
          <w:b/>
          <w:szCs w:val="20"/>
        </w:rPr>
        <w:t>ám</w:t>
      </w:r>
      <w:r w:rsidRPr="009E3992">
        <w:rPr>
          <w:rFonts w:cs="Arial"/>
          <w:b/>
          <w:szCs w:val="20"/>
        </w:rPr>
        <w:t xml:space="preserve"> v rámci Část</w:t>
      </w:r>
      <w:r>
        <w:rPr>
          <w:rFonts w:cs="Arial"/>
          <w:b/>
          <w:szCs w:val="20"/>
        </w:rPr>
        <w:t xml:space="preserve">ech 2 a 3 </w:t>
      </w:r>
      <w:r w:rsidRPr="009E3992">
        <w:rPr>
          <w:rFonts w:cs="Arial"/>
          <w:b/>
          <w:szCs w:val="20"/>
        </w:rPr>
        <w:t>dle přílohy č. 1 této smlouvy</w:t>
      </w:r>
      <w:r>
        <w:rPr>
          <w:rFonts w:cs="Arial"/>
          <w:b/>
          <w:szCs w:val="20"/>
        </w:rPr>
        <w:t>,</w:t>
      </w:r>
      <w:r>
        <w:t xml:space="preserve"> jde-li o poskytnutí služeb</w:t>
      </w:r>
      <w:r w:rsidRPr="007E540E">
        <w:t xml:space="preserve"> </w:t>
      </w:r>
    </w:p>
    <w:p w14:paraId="6642291B" w14:textId="29854F26" w:rsidR="00252CD3" w:rsidRPr="007E540E" w:rsidRDefault="003D7F04" w:rsidP="00217280">
      <w:pPr>
        <w:pStyle w:val="ListLetter-ContractCzechRadio"/>
        <w:numPr>
          <w:ilvl w:val="0"/>
          <w:numId w:val="0"/>
        </w:numPr>
        <w:ind w:left="624"/>
        <w:jc w:val="both"/>
      </w:pPr>
      <w:r>
        <w:t>(dále jen „</w:t>
      </w:r>
      <w:r w:rsidRPr="006F6402">
        <w:rPr>
          <w:b/>
        </w:rPr>
        <w:t>protokoly</w:t>
      </w:r>
      <w:r>
        <w:t>“)</w:t>
      </w:r>
    </w:p>
    <w:p w14:paraId="72E7DFB4" w14:textId="721C8A8B" w:rsidR="006354EA" w:rsidRPr="007E540E" w:rsidRDefault="003D7F04" w:rsidP="006354EA">
      <w:pPr>
        <w:pStyle w:val="ListNumber-ContractCzechRadio"/>
        <w:jc w:val="both"/>
      </w:pPr>
      <w:r>
        <w:t>Kopie těchto protokolů</w:t>
      </w:r>
      <w:r w:rsidRPr="007E540E">
        <w:t xml:space="preserve"> musí být přílohou </w:t>
      </w:r>
      <w:r w:rsidR="00F0495C">
        <w:t xml:space="preserve">příslušné </w:t>
      </w:r>
      <w:r w:rsidRPr="007E540E">
        <w:t xml:space="preserve">faktury. Kupující je oprávněn odmítnout převzetí plnění (či jeho části), které není v souladu s touto smlouvou. V takovém případě smluvní strany sepíší protokol v rozsahu, v jakém došlo ke skutečnému převzetí plnění kupujícím, a ohledně vadného plnění uvedou do protokolu skutečnosti, které bránily převzetí, zejména popis vady plnění, její projevy a další důležité okolnosti. </w:t>
      </w:r>
      <w:r>
        <w:t>Prodávající</w:t>
      </w:r>
      <w:r w:rsidRPr="006F1C44">
        <w:t xml:space="preserve"> je povinen </w:t>
      </w:r>
      <w:r w:rsidRPr="00710F84">
        <w:t xml:space="preserve">bezplatně odstranit vadu </w:t>
      </w:r>
      <w:r>
        <w:t>plnění</w:t>
      </w:r>
      <w:r w:rsidRPr="00710F84">
        <w:t xml:space="preserve">, </w:t>
      </w:r>
      <w:r>
        <w:t xml:space="preserve">a to </w:t>
      </w:r>
      <w:r w:rsidRPr="00710F84">
        <w:t xml:space="preserve">nejpozději </w:t>
      </w:r>
      <w:r w:rsidRPr="002C2975">
        <w:t xml:space="preserve">do </w:t>
      </w:r>
      <w:r>
        <w:t>10</w:t>
      </w:r>
      <w:r w:rsidRPr="002C2975">
        <w:t xml:space="preserve"> dní</w:t>
      </w:r>
      <w:r>
        <w:t>, nedohodnou-li se smluvní strany jinak.</w:t>
      </w:r>
    </w:p>
    <w:p w14:paraId="132FD464" w14:textId="702986A2" w:rsidR="00252CD3" w:rsidRPr="007E540E" w:rsidRDefault="00252CD3" w:rsidP="006354EA">
      <w:pPr>
        <w:pStyle w:val="ListNumber-ContractCzechRadio"/>
        <w:numPr>
          <w:ilvl w:val="0"/>
          <w:numId w:val="0"/>
        </w:numPr>
        <w:jc w:val="both"/>
      </w:pPr>
    </w:p>
    <w:p w14:paraId="2CF3C32A" w14:textId="3318ACEF" w:rsidR="00252CD3" w:rsidRPr="007E540E" w:rsidRDefault="003D7F04" w:rsidP="00252CD3">
      <w:pPr>
        <w:pStyle w:val="ListNumber-ContractCzechRadio"/>
        <w:jc w:val="both"/>
      </w:pPr>
      <w:r w:rsidRPr="007E540E">
        <w:t>Odevzdáním plnění je</w:t>
      </w:r>
      <w:r>
        <w:t xml:space="preserve"> </w:t>
      </w:r>
      <w:r w:rsidRPr="007E540E">
        <w:t>současné splnění následujících podmínek</w:t>
      </w:r>
      <w:r>
        <w:t>:</w:t>
      </w:r>
      <w:r w:rsidRPr="007E540E">
        <w:t xml:space="preserve"> </w:t>
      </w:r>
    </w:p>
    <w:p w14:paraId="1E92FD00" w14:textId="77777777" w:rsidR="00252CD3" w:rsidRPr="007E540E" w:rsidRDefault="003D7F04" w:rsidP="00252CD3">
      <w:pPr>
        <w:pStyle w:val="ListLetter-ContractCzechRadio"/>
        <w:jc w:val="both"/>
      </w:pPr>
      <w:r w:rsidRPr="007E540E">
        <w:t>faktické předání zboží kupujícímu (vč. kompletní dokumentace ke zboží);</w:t>
      </w:r>
    </w:p>
    <w:p w14:paraId="08009B35" w14:textId="77777777" w:rsidR="00252CD3" w:rsidRPr="007E540E" w:rsidRDefault="003D7F04" w:rsidP="00252CD3">
      <w:pPr>
        <w:pStyle w:val="ListLetter-ContractCzechRadio"/>
        <w:jc w:val="both"/>
      </w:pPr>
      <w:r w:rsidRPr="007E540E">
        <w:t xml:space="preserve">řádné provedení </w:t>
      </w:r>
      <w:r>
        <w:t>instalace</w:t>
      </w:r>
      <w:r w:rsidRPr="007E540E">
        <w:t xml:space="preserve"> a zprovoznění zboží v místě plnění;</w:t>
      </w:r>
    </w:p>
    <w:p w14:paraId="1A4EE831" w14:textId="77777777" w:rsidR="00252CD3" w:rsidRPr="007E540E" w:rsidRDefault="003D7F04" w:rsidP="00252CD3">
      <w:pPr>
        <w:pStyle w:val="ListLetter-ContractCzechRadio"/>
        <w:jc w:val="both"/>
      </w:pPr>
      <w:r w:rsidRPr="007E540E">
        <w:t>umožnění kupujícímu nakládat s plně funkčním plněním podle této smlouvy;</w:t>
      </w:r>
    </w:p>
    <w:p w14:paraId="602E7285" w14:textId="4FEAC5A3" w:rsidR="00252CD3" w:rsidRDefault="003D7F04" w:rsidP="00252CD3">
      <w:pPr>
        <w:pStyle w:val="ListLetter-ContractCzechRadio"/>
        <w:jc w:val="both"/>
      </w:pPr>
      <w:r w:rsidRPr="007E540E">
        <w:t xml:space="preserve">podpis </w:t>
      </w:r>
      <w:r w:rsidR="00F845E9">
        <w:t xml:space="preserve">akceptačního </w:t>
      </w:r>
      <w:r w:rsidRPr="007E540E">
        <w:t>protokolu</w:t>
      </w:r>
      <w:r w:rsidR="00F845E9">
        <w:t>/ protokolu o poskytnutí služeb</w:t>
      </w:r>
      <w:r w:rsidRPr="007E540E">
        <w:t xml:space="preserve"> oběma smluvními stranami.</w:t>
      </w:r>
    </w:p>
    <w:p w14:paraId="0A5E7F31" w14:textId="48D63F7F" w:rsidR="00252CD3" w:rsidRPr="00252CD3" w:rsidRDefault="003D7F04" w:rsidP="00685BAA">
      <w:pPr>
        <w:pStyle w:val="ListNumber-ContractCzechRadio"/>
        <w:jc w:val="both"/>
      </w:pPr>
      <w:r w:rsidRPr="007E540E">
        <w:t>Prodávající splnil řádně svou povinnost z této smlouvy až okamžikem odevzdání veškerého plnění (tj. v množství, jakosti a provedení) dle této smlouvy</w:t>
      </w:r>
      <w:r>
        <w:t>.</w:t>
      </w:r>
    </w:p>
    <w:p w14:paraId="3E6D9501" w14:textId="77777777" w:rsidR="008D4999" w:rsidRPr="006D0812" w:rsidRDefault="003D7F04" w:rsidP="00A57352">
      <w:pPr>
        <w:pStyle w:val="Heading-Number-ContractCzechRadio"/>
      </w:pPr>
      <w:r w:rsidRPr="006D0812">
        <w:t>Vlastnické právo, přechod nebezpečí škody</w:t>
      </w:r>
    </w:p>
    <w:p w14:paraId="0CFA161E" w14:textId="291DCF3F" w:rsidR="00F62186" w:rsidRDefault="003D7F0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r w:rsidR="00ED67CD">
        <w:t>Současně s nabytím vlastnického práva přechází z prodávajícího na kupujícího nebezpečí škody na zboží.</w:t>
      </w:r>
    </w:p>
    <w:p w14:paraId="7B054AEC" w14:textId="77777777" w:rsidR="00FD6A76" w:rsidRDefault="00FD6A76" w:rsidP="00FD6A76">
      <w:pPr>
        <w:pStyle w:val="Heading-Number-ContractCzechRadio"/>
      </w:pPr>
      <w:r>
        <w:t>Licence</w:t>
      </w:r>
    </w:p>
    <w:p w14:paraId="15183A18" w14:textId="77777777" w:rsidR="00FD6A76" w:rsidRDefault="00FD6A76" w:rsidP="00FD6A76">
      <w:pPr>
        <w:pStyle w:val="ListNumber-ContractCzechRadio"/>
        <w:tabs>
          <w:tab w:val="clear" w:pos="3742"/>
          <w:tab w:val="left" w:pos="3403"/>
        </w:tabs>
        <w:jc w:val="both"/>
      </w:pPr>
      <w:r>
        <w:t>Smluvní strany tímto výslovně uvádí, že má-li být v rámci plnění dodáno zboží, které ke svému řádnému a plnohodnotnému fungování potřebuje speciální software a/nebo jehož součástí je software, bude takový software dodán společně se zbožím tak, aby řádné a plnohodnotné užívání takového zboží bylo zajištěno. Prodávající kromě samotného softwaru poskytne a/nebo zajistí kupujícímu i licence k takovémuto softwaru, a to minimálně v následujícím rozsahu:</w:t>
      </w:r>
    </w:p>
    <w:p w14:paraId="5D797605" w14:textId="77777777" w:rsidR="00FD6A76" w:rsidRDefault="00FD6A76" w:rsidP="00FD6A76">
      <w:pPr>
        <w:pStyle w:val="ListLetter-ContractCzechRadio"/>
        <w:jc w:val="both"/>
      </w:pPr>
      <w:r>
        <w:t>nevýhradní licenci užívat software na území České republiky ke všem způsobům užití, které odpovídají charakteru zboží, a to bez množstevního omezení počtů instalací či zřízení uživatelských účtů;</w:t>
      </w:r>
    </w:p>
    <w:p w14:paraId="17B18CB7" w14:textId="77777777" w:rsidR="00FD6A76" w:rsidRDefault="00FD6A76" w:rsidP="00FD6A76">
      <w:pPr>
        <w:pStyle w:val="ListLetter-ContractCzechRadio"/>
        <w:tabs>
          <w:tab w:val="clear" w:pos="624"/>
          <w:tab w:val="left" w:pos="567"/>
        </w:tabs>
        <w:jc w:val="both"/>
      </w:pPr>
      <w:r>
        <w:t>licence budou poskytnuty na celou dobu trvání autorských majetkových práv prodávajícího k softwaru a kupující není povinen licenci využít.</w:t>
      </w:r>
    </w:p>
    <w:p w14:paraId="116FF55E" w14:textId="77777777" w:rsidR="00FD6A76" w:rsidRDefault="00FD6A76" w:rsidP="00FD6A76">
      <w:pPr>
        <w:pStyle w:val="ListNumber-ContractCzechRadio"/>
        <w:tabs>
          <w:tab w:val="clear" w:pos="624"/>
          <w:tab w:val="clear" w:pos="3742"/>
          <w:tab w:val="left" w:pos="567"/>
          <w:tab w:val="left" w:pos="3403"/>
        </w:tabs>
        <w:jc w:val="both"/>
      </w:pPr>
      <w:r>
        <w:t>Nebude-li výše uvedené poskytnutí licence z objektivních důvodů možné (např. z důvodu, že držitelem dotčených práv je třetí osoba), pak prodávající zajistí kupujícímu podlicenci minimálně v rozsahu dle předchozího odstavce tohoto článku.</w:t>
      </w:r>
    </w:p>
    <w:p w14:paraId="0F24C30F" w14:textId="77777777" w:rsidR="00FD6A76" w:rsidRDefault="00FD6A76" w:rsidP="00FD6A76">
      <w:pPr>
        <w:pStyle w:val="ListNumber-ContractCzechRadio"/>
        <w:tabs>
          <w:tab w:val="clear" w:pos="624"/>
          <w:tab w:val="clear" w:pos="3742"/>
          <w:tab w:val="left" w:pos="567"/>
          <w:tab w:val="left" w:pos="3403"/>
        </w:tabs>
        <w:jc w:val="both"/>
      </w:pPr>
      <w:r>
        <w:t>V každém případě je prodávající povinen zajistit kupujícímu licence nebo podlicence v takovém rozsahu, který kupujícímu zajistí řádné a plnohodnotné užívání zboží a dojde tak k naplnění účelu této dohody. Tuto skutečnost ve vztahu ke každému softwaru prodávající potvrdí kupujícímu písemnou formou. Cena za jednotlivé licence bude v takovém případě vždy plně obsažena v ceně daného zboží.</w:t>
      </w:r>
    </w:p>
    <w:p w14:paraId="105BDADD" w14:textId="77777777" w:rsidR="00FD6A76" w:rsidRPr="009413E7" w:rsidRDefault="00FD6A76" w:rsidP="00FD6A76">
      <w:pPr>
        <w:pStyle w:val="ListNumber-ContractCzechRadio"/>
        <w:tabs>
          <w:tab w:val="clear" w:pos="624"/>
          <w:tab w:val="clear" w:pos="3742"/>
          <w:tab w:val="left" w:pos="567"/>
          <w:tab w:val="left" w:pos="3403"/>
        </w:tabs>
        <w:jc w:val="both"/>
      </w:pPr>
      <w:r>
        <w:t>Prodávající je povinen nahradit kupujícímu všechny nároky třetích stran, uplatněné v souladu s užíváním softwaru dle této dohody.</w:t>
      </w:r>
    </w:p>
    <w:p w14:paraId="77A4740F" w14:textId="77777777" w:rsidR="00FD6A76" w:rsidRPr="006D0812" w:rsidRDefault="00FD6A76" w:rsidP="00217280">
      <w:pPr>
        <w:pStyle w:val="ListNumber-ContractCzechRadio"/>
        <w:numPr>
          <w:ilvl w:val="0"/>
          <w:numId w:val="0"/>
        </w:numPr>
        <w:ind w:left="312"/>
        <w:jc w:val="both"/>
      </w:pPr>
    </w:p>
    <w:p w14:paraId="2D22EEF5" w14:textId="115E7B1F" w:rsidR="00A11BC0" w:rsidRPr="006D0812" w:rsidRDefault="003D7F04" w:rsidP="00A11BC0">
      <w:pPr>
        <w:pStyle w:val="Heading-Number-ContractCzechRadio"/>
      </w:pPr>
      <w:r w:rsidRPr="000B7CB2">
        <w:lastRenderedPageBreak/>
        <w:t xml:space="preserve">Záruka za jakost </w:t>
      </w:r>
      <w:r>
        <w:t>a odpovědnost za vady</w:t>
      </w:r>
    </w:p>
    <w:p w14:paraId="3C186457" w14:textId="77777777" w:rsidR="00252CD3" w:rsidRDefault="003D7F04" w:rsidP="00252CD3">
      <w:pPr>
        <w:pStyle w:val="ListNumber-ContractCzechRadio"/>
        <w:numPr>
          <w:ilvl w:val="1"/>
          <w:numId w:val="28"/>
        </w:numPr>
        <w:jc w:val="both"/>
      </w:pPr>
      <w:r w:rsidRPr="007E540E">
        <w:t>Prodávající prohlašuje, že plnění odevzdané dle této smlouvy (včetně jeho jednotlivých součástek a veškerého příslušenství) je nové, nepoužívané, bez faktických a právních vad a odpovídá této smlouvě a platným právním předpisům.</w:t>
      </w:r>
    </w:p>
    <w:p w14:paraId="0ECE4250" w14:textId="77777777" w:rsidR="00252CD3" w:rsidRDefault="003D7F04" w:rsidP="00252CD3">
      <w:pPr>
        <w:pStyle w:val="ListNumber-ContractCzechRadio"/>
        <w:numPr>
          <w:ilvl w:val="1"/>
          <w:numId w:val="28"/>
        </w:numPr>
        <w:jc w:val="both"/>
      </w:pPr>
      <w:r w:rsidRPr="00C0511E">
        <w:rPr>
          <w:szCs w:val="24"/>
        </w:rPr>
        <w:t>Prodávající dále prohlašuje, že se dostatečným způsobem seznámil s povahou plnění a podmínkami jeho poskytnutí, je odborně způsobilý plnění řádně a včas poskytnout a má k tomu veškeré potřebné kapacity</w:t>
      </w:r>
      <w:r>
        <w:t>.</w:t>
      </w:r>
    </w:p>
    <w:p w14:paraId="19D2AF56" w14:textId="77777777" w:rsidR="00252CD3" w:rsidRDefault="003D7F04" w:rsidP="00252CD3">
      <w:pPr>
        <w:pStyle w:val="ListNumber-ContractCzechRadio"/>
        <w:numPr>
          <w:ilvl w:val="1"/>
          <w:numId w:val="28"/>
        </w:numPr>
        <w:jc w:val="both"/>
      </w:pPr>
      <w:r>
        <w:t xml:space="preserve">Prodávající prohlašuje, že plnění bude prováděno tak, aby nedošlo ke škodám na technologiích ČRo či k </w:t>
      </w:r>
      <w:r w:rsidRPr="00201DA3">
        <w:t xml:space="preserve">narušení </w:t>
      </w:r>
      <w:r>
        <w:t>rozhlasového vysílání a k překročení vyhláškou stanovených hlukových limitů.</w:t>
      </w:r>
    </w:p>
    <w:p w14:paraId="429D3987" w14:textId="124F7DA0" w:rsidR="00252CD3" w:rsidRPr="007E540E" w:rsidRDefault="003D7F04" w:rsidP="00252CD3">
      <w:pPr>
        <w:pStyle w:val="ListNumber-ContractCzechRadio"/>
        <w:numPr>
          <w:ilvl w:val="1"/>
          <w:numId w:val="28"/>
        </w:numPr>
        <w:jc w:val="both"/>
      </w:pPr>
      <w:r w:rsidRPr="007E540E">
        <w:t xml:space="preserve">Prodávající poskytuje na plnění záruku za jakost v délce </w:t>
      </w:r>
      <w:r w:rsidRPr="003C2C55">
        <w:rPr>
          <w:rFonts w:cs="Arial"/>
          <w:b/>
          <w:szCs w:val="20"/>
        </w:rPr>
        <w:t>36</w:t>
      </w:r>
      <w:r w:rsidRPr="003C2C55">
        <w:rPr>
          <w:b/>
        </w:rPr>
        <w:t xml:space="preserve"> měsíců</w:t>
      </w:r>
      <w:r w:rsidRPr="007E540E">
        <w:t>. Záruční doba počíná běžet okamžikem odevzdání plnění kupujícímu. Zárukou za jakost se prodávající zavazuje, že plnění bude po dobu odpovídající záruce způsobilé ke svému obvyklému účelu, jeho kvalita bude odpovídat této smlouvě a zachová si vlastnosti touto smlouvou vymezené, popř. obvyklé.</w:t>
      </w:r>
    </w:p>
    <w:p w14:paraId="3FF410F4" w14:textId="77777777" w:rsidR="00252CD3" w:rsidRDefault="003D7F04" w:rsidP="00252CD3">
      <w:pPr>
        <w:pStyle w:val="ListNumber-ContractCzechRadio"/>
        <w:numPr>
          <w:ilvl w:val="1"/>
          <w:numId w:val="41"/>
        </w:numPr>
        <w:jc w:val="both"/>
      </w:pPr>
      <w:r w:rsidRPr="007E540E">
        <w:t xml:space="preserve">Prodávající je povinen po dobu záruční doby bezplatně odstranit vadu plnění dodáním nového zboží nebo dodáním chybějícího zboží nebo vadu zboží bezplatně odstranit její opravou dle povahy vady, která se na plnění objeví, a to nejpozději do </w:t>
      </w:r>
      <w:r>
        <w:t>5</w:t>
      </w:r>
      <w:r w:rsidRPr="007E540E">
        <w:t xml:space="preserve"> dní od jejího písemného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V případě, že kupující vadu plnění odstraní sám na náklady prodávajícího, je prodávající povinen tyto náklady kupujícímu neprodleně uhradit.</w:t>
      </w:r>
    </w:p>
    <w:p w14:paraId="4E19AF5C" w14:textId="77777777" w:rsidR="00252CD3" w:rsidRDefault="003D7F04" w:rsidP="00252CD3">
      <w:pPr>
        <w:pStyle w:val="ListNumber-ContractCzechRadio"/>
        <w:numPr>
          <w:ilvl w:val="1"/>
          <w:numId w:val="41"/>
        </w:numPr>
        <w:jc w:val="both"/>
      </w:pPr>
      <w:r w:rsidRPr="006F1C44">
        <w:t xml:space="preserve">V případě, že bude </w:t>
      </w:r>
      <w:r>
        <w:t>prodávající</w:t>
      </w:r>
      <w:r w:rsidRPr="006F1C44">
        <w:t xml:space="preserve"> v prodlení s odstraněním vady, je </w:t>
      </w:r>
      <w:r>
        <w:t xml:space="preserve">kupující </w:t>
      </w:r>
      <w:r w:rsidRPr="006F1C44">
        <w:t xml:space="preserve">oprávněn vadu odstranit sám na náklady </w:t>
      </w:r>
      <w:r>
        <w:t>prodávajícího</w:t>
      </w:r>
      <w:r w:rsidRPr="006F1C44">
        <w:t>, který se mu je zavazuje neprodl</w:t>
      </w:r>
      <w:r w:rsidRPr="00710F84">
        <w:t>eně uhradit</w:t>
      </w:r>
    </w:p>
    <w:p w14:paraId="0C0984D2" w14:textId="77777777" w:rsidR="00252CD3" w:rsidRDefault="003D7F04" w:rsidP="00252CD3">
      <w:pPr>
        <w:pStyle w:val="ListNumber-ContractCzechRadio"/>
        <w:numPr>
          <w:ilvl w:val="1"/>
          <w:numId w:val="41"/>
        </w:numPr>
        <w:jc w:val="both"/>
      </w:pPr>
      <w:r w:rsidRPr="007E540E">
        <w:t xml:space="preserve">Záruční doba neběží po dobu, po kterou kupující nemůže </w:t>
      </w:r>
      <w:r>
        <w:t>plnění</w:t>
      </w:r>
      <w:r w:rsidRPr="007E540E">
        <w:t xml:space="preserve"> pro jeho vady, za které odpovídá prodávající, užívat. Při dodání nového anebo chybějícího </w:t>
      </w:r>
      <w:r>
        <w:t>plnění</w:t>
      </w:r>
      <w:r w:rsidRPr="007E540E">
        <w:t xml:space="preserve"> běží záruční doba dle tohoto článku smlouvy od počátku</w:t>
      </w:r>
      <w:r>
        <w:t>.</w:t>
      </w:r>
    </w:p>
    <w:p w14:paraId="08B432CF" w14:textId="77777777" w:rsidR="00252CD3" w:rsidRDefault="003D7F04" w:rsidP="00252CD3">
      <w:pPr>
        <w:pStyle w:val="ListNumber-ContractCzechRadio"/>
        <w:numPr>
          <w:ilvl w:val="1"/>
          <w:numId w:val="41"/>
        </w:numPr>
        <w:jc w:val="both"/>
      </w:pPr>
      <w:r w:rsidRPr="007E540E">
        <w:t xml:space="preserve">Výše uvedená ustanovení tohoto článku smlouvy se přiměřeně použijí i na vady dokumentace </w:t>
      </w:r>
      <w:r>
        <w:t xml:space="preserve">plnění </w:t>
      </w:r>
      <w:r w:rsidRPr="007E540E">
        <w:t>nutné pro jeho užívání.</w:t>
      </w:r>
    </w:p>
    <w:p w14:paraId="32D7D99C" w14:textId="1E24E6BA" w:rsidR="00252CD3" w:rsidRDefault="003D7F04" w:rsidP="00252CD3">
      <w:pPr>
        <w:pStyle w:val="ListNumber-ContractCzechRadio"/>
        <w:numPr>
          <w:ilvl w:val="1"/>
          <w:numId w:val="41"/>
        </w:numPr>
        <w:jc w:val="both"/>
      </w:pPr>
      <w:r w:rsidRPr="007E540E">
        <w:t>Prodávající je povinen uhradit kupujícímu náklady vzniklé při uplatnění jeho práv a nároků z odpovědnosti za vady.</w:t>
      </w:r>
    </w:p>
    <w:p w14:paraId="38194974" w14:textId="77777777" w:rsidR="00252CD3" w:rsidRDefault="003D7F04" w:rsidP="00252CD3">
      <w:pPr>
        <w:pStyle w:val="Heading-Number-ContractCzechRadio"/>
        <w:numPr>
          <w:ilvl w:val="0"/>
          <w:numId w:val="28"/>
        </w:numPr>
      </w:pPr>
      <w:r w:rsidRPr="005C6085">
        <w:t>Odpovědnost za škody a pojištění</w:t>
      </w:r>
    </w:p>
    <w:p w14:paraId="3E6D7539" w14:textId="77777777" w:rsidR="00252CD3" w:rsidRDefault="003D7F04" w:rsidP="00252CD3">
      <w:pPr>
        <w:pStyle w:val="ListNumber-ContractCzechRadio"/>
        <w:numPr>
          <w:ilvl w:val="1"/>
          <w:numId w:val="42"/>
        </w:numPr>
        <w:jc w:val="both"/>
      </w:pPr>
      <w:r>
        <w:rPr>
          <w:noProof/>
          <w:lang w:eastAsia="cs-CZ"/>
        </w:rPr>
        <w:t>Prodávající</w:t>
      </w:r>
      <w:r>
        <w:t xml:space="preserve"> tímto bere na vědomí, že svou činností dle této smlouvy </w:t>
      </w:r>
      <w:r w:rsidRPr="00D122AA">
        <w:t xml:space="preserve">může </w:t>
      </w:r>
      <w:r>
        <w:t xml:space="preserve">kupujícímu </w:t>
      </w:r>
      <w:r w:rsidRPr="00D122AA">
        <w:t xml:space="preserve">způsobit </w:t>
      </w:r>
      <w:r>
        <w:t>majetkovou újmu</w:t>
      </w:r>
      <w:r w:rsidRPr="00D122AA">
        <w:t xml:space="preserve"> (tj. </w:t>
      </w:r>
      <w:r>
        <w:t>škodu na jmění kupujícího</w:t>
      </w:r>
      <w:r w:rsidRPr="00D122AA">
        <w:t xml:space="preserve"> nebo třetích osob) nebo nemajetkovou újmu </w:t>
      </w:r>
      <w:r>
        <w:t>(dále souhrnně jako „</w:t>
      </w:r>
      <w:r w:rsidRPr="00193B37">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p>
    <w:p w14:paraId="72031E80" w14:textId="7B60AC58" w:rsidR="00252CD3" w:rsidRDefault="003D7F04" w:rsidP="00252CD3">
      <w:pPr>
        <w:pStyle w:val="ListNumber-ContractCzechRadio"/>
        <w:numPr>
          <w:ilvl w:val="1"/>
          <w:numId w:val="42"/>
        </w:numPr>
        <w:jc w:val="both"/>
      </w:pPr>
      <w:r>
        <w:rPr>
          <w:noProof/>
          <w:lang w:eastAsia="cs-CZ"/>
        </w:rPr>
        <w:t>Prodávající</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00EE0AB7">
        <w:rPr>
          <w:rFonts w:cs="Arial"/>
          <w:b/>
          <w:szCs w:val="20"/>
        </w:rPr>
        <w:t>3</w:t>
      </w:r>
      <w:r w:rsidRPr="00252CD3">
        <w:rPr>
          <w:rFonts w:cs="Arial"/>
          <w:b/>
          <w:szCs w:val="20"/>
        </w:rPr>
        <w:t>0.000.000</w:t>
      </w:r>
      <w:r w:rsidRPr="00252CD3">
        <w:rPr>
          <w:b/>
        </w:rPr>
        <w:t>,- Kč</w:t>
      </w:r>
      <w:r w:rsidRPr="00673A33">
        <w:t xml:space="preserve">. Tento </w:t>
      </w:r>
      <w:r w:rsidRPr="002B312F">
        <w:t xml:space="preserve">limit žádným způsobem nezbavuje </w:t>
      </w:r>
      <w:r>
        <w:t>prodávajícího</w:t>
      </w:r>
      <w:r w:rsidRPr="002B312F">
        <w:t xml:space="preserve"> povinnost</w:t>
      </w:r>
      <w:r>
        <w:t>i</w:t>
      </w:r>
      <w:r w:rsidRPr="002B312F">
        <w:t xml:space="preserve"> uhradit </w:t>
      </w:r>
      <w:r>
        <w:t>kupujícímu</w:t>
      </w:r>
      <w:r w:rsidRPr="002B312F">
        <w:t xml:space="preserve"> škodu v plné výši.</w:t>
      </w:r>
      <w:r w:rsidRPr="00252CD3">
        <w:rPr>
          <w:rFonts w:cs="Arial"/>
          <w:szCs w:val="20"/>
        </w:rPr>
        <w:t xml:space="preserve"> Na písemnou výzvu kupujícího je prodávající povinen předložit pojistnou smlouvu dle tohoto odstavce </w:t>
      </w:r>
      <w:r>
        <w:t>smlouvy</w:t>
      </w:r>
      <w:r w:rsidRPr="00252CD3">
        <w:rPr>
          <w:rFonts w:cs="Arial"/>
          <w:szCs w:val="20"/>
        </w:rPr>
        <w:t>.</w:t>
      </w:r>
    </w:p>
    <w:p w14:paraId="5E9B7678" w14:textId="77777777" w:rsidR="00252CD3" w:rsidRDefault="003D7F04" w:rsidP="00252CD3">
      <w:pPr>
        <w:pStyle w:val="ListNumber-ContractCzechRadio"/>
        <w:numPr>
          <w:ilvl w:val="1"/>
          <w:numId w:val="42"/>
        </w:numPr>
        <w:jc w:val="both"/>
      </w:pPr>
      <w:r w:rsidRPr="00D122AA">
        <w:lastRenderedPageBreak/>
        <w:t>S ohledem na předchozí odstavec</w:t>
      </w:r>
      <w:r>
        <w:t xml:space="preserve"> tohoto článku smlouvy</w:t>
      </w:r>
      <w:r w:rsidRPr="00D122AA">
        <w:t xml:space="preserve"> je </w:t>
      </w:r>
      <w:r>
        <w:t>prodávající</w:t>
      </w:r>
      <w:r w:rsidRPr="00D122AA">
        <w:t xml:space="preserve"> povinen kdykoli během účinnosti této smlouvy</w:t>
      </w:r>
      <w:r>
        <w:t xml:space="preserve"> kupujícímu</w:t>
      </w:r>
      <w:r w:rsidRPr="00D122AA">
        <w:t xml:space="preserve"> na jeho žádost prokázat, že požadované pojištění trvá.</w:t>
      </w:r>
    </w:p>
    <w:p w14:paraId="2910ED28" w14:textId="4DF22C54" w:rsidR="00AD3095" w:rsidRPr="006D0812" w:rsidRDefault="003D7F04" w:rsidP="00252CD3">
      <w:pPr>
        <w:pStyle w:val="ListNumber-ContractCzechRadio"/>
        <w:numPr>
          <w:ilvl w:val="1"/>
          <w:numId w:val="42"/>
        </w:numPr>
        <w:jc w:val="both"/>
      </w:pPr>
      <w:r>
        <w:t>Smluvní strany se dohodly, že se na tuto smlouvu nepoužije ustanovení § 2914 OZ, a že prodávající odpovídá v plné výši za veškeré škody, které kupujícímu vzniknou porušením povinností dle této smlouvy.</w:t>
      </w:r>
    </w:p>
    <w:p w14:paraId="0966E47C" w14:textId="77777777" w:rsidR="008D1F83" w:rsidRPr="006D0812" w:rsidRDefault="003D7F04" w:rsidP="008D1F83">
      <w:pPr>
        <w:pStyle w:val="Heading-Number-ContractCzechRadio"/>
      </w:pPr>
      <w:r w:rsidRPr="006D0812">
        <w:t>Změny smlouvy</w:t>
      </w:r>
    </w:p>
    <w:p w14:paraId="4B58316D" w14:textId="300F0B76" w:rsidR="008D1F83" w:rsidRPr="006D0812" w:rsidRDefault="003D7F04"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497EA667" w14:textId="77777777" w:rsidR="000D7299" w:rsidRDefault="003D7F04" w:rsidP="0023258C">
      <w:pPr>
        <w:pStyle w:val="ListNumber-ContractCzechRadio"/>
        <w:jc w:val="both"/>
      </w:pPr>
      <w:r w:rsidRPr="006D0812">
        <w:t>Jakékoliv jiné dokumenty zejména zápisy, protokoly, přejímky apod. se za změnu smlouvy nepovažují.</w:t>
      </w:r>
    </w:p>
    <w:p w14:paraId="116D0E46" w14:textId="131A72ED" w:rsidR="008D1F83" w:rsidRDefault="003D7F04" w:rsidP="0023258C">
      <w:pPr>
        <w:pStyle w:val="ListNumber-ContractCzechRadio"/>
        <w:jc w:val="both"/>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zástupci pro věcná jednání dle této </w:t>
      </w:r>
      <w:r w:rsidRPr="006D0812">
        <w:rPr>
          <w:noProof/>
          <w:lang w:eastAsia="cs-CZ"/>
        </w:rPr>
        <mc:AlternateContent>
          <mc:Choice Requires="wps">
            <w:drawing>
              <wp:anchor distT="0" distB="0" distL="114300" distR="114300" simplePos="0" relativeHeight="251666432" behindDoc="0" locked="0" layoutInCell="1" allowOverlap="1" wp14:anchorId="494D6E96" wp14:editId="3A9854F9">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C0A729"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94D6E96"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2CC0A729" w14:textId="77777777" w:rsidR="00107251" w:rsidRPr="008519AB" w:rsidRDefault="00107251" w:rsidP="008D1F83">
                      <w:pPr>
                        <w:pStyle w:val="ListNumber-ContractCzechRadio"/>
                        <w:numPr>
                          <w:ilvl w:val="0"/>
                          <w:numId w:val="0"/>
                        </w:numPr>
                      </w:pPr>
                    </w:p>
                  </w:txbxContent>
                </v:textbox>
              </v:shape>
            </w:pict>
          </mc:Fallback>
        </mc:AlternateContent>
      </w:r>
      <w:r>
        <w:t>smlouvy.</w:t>
      </w:r>
    </w:p>
    <w:p w14:paraId="78B79CA0" w14:textId="6848A1B9" w:rsidR="00C96F9C" w:rsidRPr="006D0812" w:rsidRDefault="003D7F04" w:rsidP="00252CD3">
      <w:pPr>
        <w:pStyle w:val="ListNumber-ContractCzechRadio"/>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t xml:space="preserve">osoby </w:t>
      </w:r>
      <w:r w:rsidRPr="00F95682">
        <w:t>zástupce</w:t>
      </w:r>
      <w:r w:rsidRPr="00734330">
        <w:t xml:space="preserve"> </w:t>
      </w:r>
      <w:r>
        <w:t xml:space="preserve">a/nebo jeho kontaktních údajů </w:t>
      </w:r>
      <w:r w:rsidRPr="00734330">
        <w:t>bez nu</w:t>
      </w:r>
      <w:r w:rsidRPr="003F503A">
        <w:t xml:space="preserve">tnosti uzavření dodatku k této </w:t>
      </w:r>
      <w:bookmarkEnd w:id="1"/>
      <w:r>
        <w:t>smlouvě.</w:t>
      </w:r>
    </w:p>
    <w:p w14:paraId="1FC94795" w14:textId="2BC90642" w:rsidR="00A11BC0" w:rsidRPr="006D0812" w:rsidRDefault="003D7F04" w:rsidP="00A11BC0">
      <w:pPr>
        <w:pStyle w:val="Heading-Number-ContractCzechRadio"/>
      </w:pPr>
      <w:r w:rsidRPr="006D0812">
        <w:t>Sankce</w:t>
      </w:r>
    </w:p>
    <w:p w14:paraId="07CBE2CB" w14:textId="2EBA788A" w:rsidR="001C316E" w:rsidRPr="007417F7" w:rsidRDefault="003D7F04" w:rsidP="0023258C">
      <w:pPr>
        <w:pStyle w:val="ListNumber-ContractCzechRadio"/>
        <w:jc w:val="both"/>
        <w:rPr>
          <w:b/>
          <w:szCs w:val="24"/>
        </w:rPr>
      </w:pPr>
      <w:r w:rsidRPr="006D0812">
        <w:t>Bude-li prodávající v prodlení s odevzdáním zboží,</w:t>
      </w:r>
      <w:r w:rsidR="00D64767">
        <w:t xml:space="preserve"> případně s</w:t>
      </w:r>
      <w:r w:rsidR="003A6590">
        <w:t> </w:t>
      </w:r>
      <w:r w:rsidR="00D64767">
        <w:t>předáním</w:t>
      </w:r>
      <w:r w:rsidR="003A6590">
        <w:t xml:space="preserve"> funkčního</w:t>
      </w:r>
      <w:r w:rsidR="00D64767">
        <w:t xml:space="preserve"> systému,</w:t>
      </w:r>
      <w:r w:rsidRPr="006D0812">
        <w:t xml:space="preserve"> zavazuje se zaplatit kupujícímu smluvní pokutu ve výši </w:t>
      </w:r>
      <w:r w:rsidR="007664DD">
        <w:rPr>
          <w:b/>
        </w:rPr>
        <w:t>10.000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3C83A0C" w14:textId="3590B7CC" w:rsidR="007417F7" w:rsidRPr="007417F7" w:rsidRDefault="003D7F04"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7664DD">
        <w:rPr>
          <w:b/>
        </w:rPr>
        <w:t>5.000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57863B74" w14:textId="21B0E58A" w:rsidR="00BB2507" w:rsidRDefault="003D7F04" w:rsidP="00BB2507">
      <w:pPr>
        <w:pStyle w:val="ListNumber-ContractCzechRadio"/>
        <w:jc w:val="both"/>
      </w:pPr>
      <w:r>
        <w:t xml:space="preserve">Bude-li prodávající v prodlení s odevzdáním zboží nebo s vyřízením reklamace zboží, mohou se smluvní strany písemně dohodnout na vypořádání vzájemných práv a povinností z této smlouvy formou slevy z ceny plnění. Výše slevy v takovém případě bude odpovídat výši </w:t>
      </w:r>
      <w:r w:rsidR="00602785">
        <w:t>smluvní</w:t>
      </w:r>
      <w:r>
        <w:t xml:space="preserve"> pokuty za </w:t>
      </w:r>
      <w:r w:rsidR="00602785">
        <w:t>porušení povinností prodávajícího dle této smlouvy</w:t>
      </w:r>
      <w:r w:rsidR="00347FA9">
        <w:t xml:space="preserve"> a písemná dohoda o slevě z ceny plnění musí být přílohou faktury</w:t>
      </w:r>
      <w:r w:rsidR="00602785">
        <w:t>.</w:t>
      </w:r>
    </w:p>
    <w:p w14:paraId="2367AFF5" w14:textId="7B558C50" w:rsidR="00546A76" w:rsidRPr="00CF2EDD" w:rsidRDefault="003D7F04"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2E8497C2" w:rsidR="00E966D0" w:rsidRPr="00E966D0" w:rsidRDefault="003D7F04"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3D7F04"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3D7F04" w:rsidP="00860E1C">
      <w:pPr>
        <w:pStyle w:val="ListNumber-ContractCzechRadio"/>
        <w:jc w:val="both"/>
      </w:pPr>
      <w:r w:rsidRPr="00860E1C">
        <w:lastRenderedPageBreak/>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3D7F04" w:rsidP="00A11BC0">
      <w:pPr>
        <w:pStyle w:val="Heading-Number-ContractCzechRadio"/>
      </w:pPr>
      <w:r>
        <w:t>Zánik smlouvy</w:t>
      </w:r>
    </w:p>
    <w:p w14:paraId="1129E7E6" w14:textId="77777777" w:rsidR="009A79CD" w:rsidRPr="00D73EC2" w:rsidRDefault="003D7F04"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FB221CC" w14:textId="6A5DA631" w:rsidR="009A79CD" w:rsidRDefault="003D7F04"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3D7F04"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2354C7" w:rsidRDefault="003D7F04" w:rsidP="00A4450D">
      <w:pPr>
        <w:pStyle w:val="ListNumber-ContractCzechRadio"/>
      </w:pPr>
      <w:r w:rsidRPr="002354C7">
        <w:t>Kupující je oprávněn od této smlouvy odstoupit</w:t>
      </w:r>
      <w:r w:rsidR="00F303A2" w:rsidRPr="002354C7">
        <w:t xml:space="preserve"> zejména</w:t>
      </w:r>
      <w:r w:rsidRPr="002354C7">
        <w:t xml:space="preserve">: </w:t>
      </w:r>
    </w:p>
    <w:p w14:paraId="55D04E53" w14:textId="2C18723E" w:rsidR="00A4450D" w:rsidRPr="002354C7" w:rsidRDefault="003D7F04" w:rsidP="00A4450D">
      <w:pPr>
        <w:pStyle w:val="ListLetter-ContractCzechRadio"/>
        <w:jc w:val="both"/>
      </w:pPr>
      <w:r w:rsidRPr="002354C7">
        <w:t xml:space="preserve">v případě prodlení prodávajícího s odevzdáním zboží nebo jeho části o více než 30 dní; </w:t>
      </w:r>
    </w:p>
    <w:p w14:paraId="124A0EB4" w14:textId="3C1DD890" w:rsidR="00A4450D" w:rsidRPr="002354C7" w:rsidRDefault="003D7F04" w:rsidP="00B86D44">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3E22D67F" w14:textId="77777777" w:rsidR="00A4450D" w:rsidRPr="002354C7" w:rsidRDefault="003D7F04" w:rsidP="00A4450D">
      <w:pPr>
        <w:pStyle w:val="ListLetter-ContractCzechRadio"/>
        <w:jc w:val="both"/>
      </w:pPr>
      <w:r w:rsidRPr="002354C7">
        <w:t xml:space="preserve">je-li to stanoveno touto smlouvou. </w:t>
      </w:r>
    </w:p>
    <w:p w14:paraId="23BE09E3" w14:textId="44379E36" w:rsidR="00A4450D" w:rsidRPr="00205C7F" w:rsidRDefault="003D7F04"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0DAEA23E" w14:textId="77777777" w:rsidR="00205C7F" w:rsidRDefault="003D7F04" w:rsidP="00205C7F">
      <w:pPr>
        <w:pStyle w:val="Heading-Number-ContractCzechRadio"/>
      </w:pPr>
      <w:r>
        <w:t>Mlčenlivost</w:t>
      </w:r>
    </w:p>
    <w:p w14:paraId="7F92D1C7" w14:textId="77777777" w:rsidR="00205C7F" w:rsidRDefault="003D7F04" w:rsidP="00205C7F">
      <w:pPr>
        <w:pStyle w:val="ListNumber-ContractCzechRadio"/>
        <w:jc w:val="both"/>
      </w:pPr>
      <w:r>
        <w:t xml:space="preserve">Prodávající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dozví v rámci plnění předmětu této smlouvy. Tyto informace kupující prohlašuje za citlivé, důvěrné a tajné, s čímž je prodávající plně srozuměn. Kupující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Prodávající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prodávajícího nebo osob, prostřednictvím kterých prodávající plní předmět této smlouvy platí, že tyto povinnosti porušil sám prodávající.</w:t>
      </w:r>
    </w:p>
    <w:p w14:paraId="3E86B468" w14:textId="77777777" w:rsidR="00205C7F" w:rsidRDefault="003D7F04" w:rsidP="00205C7F">
      <w:pPr>
        <w:pStyle w:val="ListNumber-ContractCzechRadio"/>
        <w:jc w:val="both"/>
      </w:pPr>
      <w:r>
        <w:t>Povinnost mlčenlivosti se nevztahuje na informace a skutečnosti, které:</w:t>
      </w:r>
    </w:p>
    <w:p w14:paraId="50C3D006" w14:textId="77777777" w:rsidR="00205C7F" w:rsidRDefault="003D7F04" w:rsidP="00205C7F">
      <w:pPr>
        <w:pStyle w:val="ListLetter-ContractCzechRadio"/>
        <w:jc w:val="both"/>
      </w:pPr>
      <w:r>
        <w:t>v době jejich zveřejnění nebo následně se stanou bez zavinění kterékoli smluvní strany všeobecně dostupnými veřejnosti;</w:t>
      </w:r>
    </w:p>
    <w:p w14:paraId="031052A5" w14:textId="77777777" w:rsidR="00205C7F" w:rsidRDefault="003D7F04" w:rsidP="00205C7F">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243F3CF7" w14:textId="77777777" w:rsidR="00205C7F" w:rsidRDefault="003D7F04" w:rsidP="00205C7F">
      <w:pPr>
        <w:pStyle w:val="ListLetter-ContractCzechRadio"/>
        <w:jc w:val="both"/>
      </w:pPr>
      <w:r>
        <w:lastRenderedPageBreak/>
        <w:t>byly poskytnuté třetí osobou, která takové informace a skutečnosti nezískala porušením povinnosti jejich ochrany;</w:t>
      </w:r>
    </w:p>
    <w:p w14:paraId="29128BFA" w14:textId="77777777" w:rsidR="00205C7F" w:rsidRDefault="003D7F04" w:rsidP="00205C7F">
      <w:pPr>
        <w:pStyle w:val="ListLetter-ContractCzechRadio"/>
        <w:jc w:val="both"/>
      </w:pPr>
      <w:r>
        <w:t>podléhají uveřejnění na základě zákonné povinnosti či povinnosti uložené smluvní straně orgánem veřejné moci.</w:t>
      </w:r>
    </w:p>
    <w:p w14:paraId="24BD4FE4" w14:textId="53753AD7" w:rsidR="00205C7F" w:rsidRPr="002638B5" w:rsidRDefault="003D7F04" w:rsidP="00205C7F">
      <w:pPr>
        <w:pStyle w:val="ListNumber-ContractCzechRadio"/>
        <w:jc w:val="both"/>
      </w:pPr>
      <w:r>
        <w:t xml:space="preserve">Za porušení povinností týkajících se mlčenlivosti dle odstavce 1 tohoto článku smlouvy má kupující právo uplatnit u prodávajícího nárok na zaplacení smluvní pokuty; výše smluvní pokuty je stanovena na </w:t>
      </w:r>
      <w:r w:rsidRPr="00205C7F">
        <w:rPr>
          <w:b/>
        </w:rPr>
        <w:t>10</w:t>
      </w:r>
      <w:r w:rsidRPr="00205C7F">
        <w:rPr>
          <w:rFonts w:cs="Arial"/>
          <w:b/>
          <w:szCs w:val="20"/>
        </w:rPr>
        <w:t>0.000</w:t>
      </w:r>
      <w:r w:rsidRPr="00205C7F">
        <w:rPr>
          <w:b/>
          <w:bCs/>
        </w:rPr>
        <w:t>,- Kč</w:t>
      </w:r>
      <w:r>
        <w:t xml:space="preserve"> za každý jednotlivý případ porušení povinností dle tohoto článku smlouvy.</w:t>
      </w:r>
    </w:p>
    <w:p w14:paraId="470DB90C" w14:textId="04030E4A" w:rsidR="00A11BC0" w:rsidRPr="006D0812" w:rsidRDefault="003D7F04" w:rsidP="00A11BC0">
      <w:pPr>
        <w:pStyle w:val="Heading-Number-ContractCzechRadio"/>
      </w:pPr>
      <w:r w:rsidRPr="006D0812">
        <w:t>Závěrečná ustanovení</w:t>
      </w:r>
    </w:p>
    <w:p w14:paraId="7480E6BC" w14:textId="194193CE" w:rsidR="00C42714" w:rsidRPr="006D0812" w:rsidRDefault="003D7F0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3D7F04"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14106268" w:rsidR="00F36299" w:rsidRPr="006D0812" w:rsidRDefault="003D7F04" w:rsidP="00D72E7D">
      <w:pPr>
        <w:pStyle w:val="ListNumber-ContractCzechRadio"/>
        <w:jc w:val="both"/>
      </w:pPr>
      <w:r w:rsidRPr="006D0812">
        <w:t xml:space="preserve">Tato smlouva je vyhotovena ve </w:t>
      </w:r>
      <w:r w:rsidR="00986E40">
        <w:t>dvou</w:t>
      </w:r>
      <w:r w:rsidR="00986E40" w:rsidRPr="006D0812">
        <w:t xml:space="preserve"> </w:t>
      </w:r>
      <w:r w:rsidRPr="006D0812">
        <w:t>stejnopisech s platností originálu, z</w:t>
      </w:r>
      <w:r w:rsidR="0034474B">
        <w:t> </w:t>
      </w:r>
      <w:r w:rsidRPr="006D0812">
        <w:t>nichž</w:t>
      </w:r>
      <w:r w:rsidR="0034474B">
        <w:t xml:space="preserve"> </w:t>
      </w:r>
      <w:r w:rsidR="00715B56">
        <w:t>každá smluvní strana obdrží po jednom stejnopise</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3D7F04"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3D7F04"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3D7F04"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78ACF379" w:rsidR="00E17BAD" w:rsidRPr="00A1527D" w:rsidRDefault="003D7F04"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75A4E45C" w14:textId="7554D804" w:rsidR="00856B46" w:rsidRDefault="003D7F04"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2F0036B" w14:textId="77777777" w:rsidR="00602785" w:rsidRPr="00860E1C" w:rsidRDefault="00602785" w:rsidP="00302709">
      <w:pPr>
        <w:pStyle w:val="ListNumber-ContractCzechRadio"/>
        <w:numPr>
          <w:ilvl w:val="0"/>
          <w:numId w:val="0"/>
        </w:numPr>
        <w:spacing w:after="0"/>
        <w:ind w:left="312"/>
        <w:jc w:val="both"/>
        <w:rPr>
          <w:rFonts w:cs="Arial"/>
          <w:szCs w:val="20"/>
        </w:rPr>
      </w:pPr>
    </w:p>
    <w:p w14:paraId="2469A8AF" w14:textId="52835AEF" w:rsidR="00BE6AFE" w:rsidRDefault="003D7F04"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3D7F04" w:rsidP="00043DF0">
      <w:pPr>
        <w:pStyle w:val="ListNumber-ContractCzechRadio"/>
      </w:pPr>
      <w:r w:rsidRPr="006D0812">
        <w:t>Nedílnou součástí této smlouvy je její:</w:t>
      </w:r>
    </w:p>
    <w:p w14:paraId="25BA26B4" w14:textId="664FE668" w:rsidR="00043DF0" w:rsidRDefault="003D7F04" w:rsidP="0006458B">
      <w:pPr>
        <w:pStyle w:val="Heading-Number-ContractCzechRadio"/>
        <w:numPr>
          <w:ilvl w:val="0"/>
          <w:numId w:val="0"/>
        </w:numPr>
        <w:ind w:left="312"/>
        <w:jc w:val="left"/>
        <w:rPr>
          <w:b w:val="0"/>
          <w:color w:val="auto"/>
        </w:rPr>
      </w:pPr>
      <w:r w:rsidRPr="007142E4">
        <w:rPr>
          <w:b w:val="0"/>
          <w:color w:val="auto"/>
        </w:rPr>
        <w:t>Příloha</w:t>
      </w:r>
      <w:r w:rsidR="0034474B" w:rsidRPr="007142E4">
        <w:rPr>
          <w:b w:val="0"/>
          <w:color w:val="auto"/>
        </w:rPr>
        <w:t xml:space="preserve"> č. </w:t>
      </w:r>
      <w:r w:rsidR="00C0586E">
        <w:rPr>
          <w:b w:val="0"/>
          <w:color w:val="auto"/>
        </w:rPr>
        <w:t xml:space="preserve"> 1</w:t>
      </w:r>
      <w:r w:rsidR="0006458B" w:rsidRPr="007142E4">
        <w:rPr>
          <w:b w:val="0"/>
          <w:color w:val="auto"/>
        </w:rPr>
        <w:t xml:space="preserve"> </w:t>
      </w:r>
      <w:r w:rsidR="00A1683F" w:rsidRPr="007142E4">
        <w:rPr>
          <w:b w:val="0"/>
          <w:color w:val="auto"/>
        </w:rPr>
        <w:t xml:space="preserve">– </w:t>
      </w:r>
      <w:r w:rsidRPr="007142E4">
        <w:rPr>
          <w:b w:val="0"/>
          <w:color w:val="auto"/>
        </w:rPr>
        <w:t>Specifikace zboží</w:t>
      </w:r>
      <w:r w:rsidR="007417F7" w:rsidRPr="007142E4">
        <w:rPr>
          <w:b w:val="0"/>
          <w:color w:val="auto"/>
        </w:rPr>
        <w:t>;</w:t>
      </w:r>
    </w:p>
    <w:p w14:paraId="1B8F7C4C" w14:textId="29CD6659" w:rsidR="00C0586E" w:rsidRPr="00C0586E" w:rsidRDefault="00C0586E" w:rsidP="00C0586E">
      <w:pPr>
        <w:pStyle w:val="Heading-Number-ContractCzechRadio"/>
        <w:numPr>
          <w:ilvl w:val="0"/>
          <w:numId w:val="0"/>
        </w:numPr>
        <w:ind w:left="312"/>
        <w:jc w:val="left"/>
        <w:rPr>
          <w:b w:val="0"/>
          <w:color w:val="auto"/>
        </w:rPr>
      </w:pPr>
      <w:r w:rsidRPr="007142E4">
        <w:rPr>
          <w:b w:val="0"/>
          <w:color w:val="auto"/>
        </w:rPr>
        <w:t xml:space="preserve">Příloha č. </w:t>
      </w:r>
      <w:r>
        <w:rPr>
          <w:b w:val="0"/>
          <w:color w:val="auto"/>
        </w:rPr>
        <w:t xml:space="preserve">2 </w:t>
      </w:r>
      <w:r w:rsidRPr="007142E4">
        <w:rPr>
          <w:b w:val="0"/>
          <w:color w:val="auto"/>
        </w:rPr>
        <w:t>– Specifikace ceny;</w:t>
      </w:r>
    </w:p>
    <w:p w14:paraId="44F075D4" w14:textId="1C9B7EF9" w:rsidR="008D7C03" w:rsidRDefault="003D7F04" w:rsidP="00E53743">
      <w:pPr>
        <w:pStyle w:val="ListNumber-ContractCzechRadio"/>
        <w:numPr>
          <w:ilvl w:val="0"/>
          <w:numId w:val="0"/>
        </w:numPr>
        <w:ind w:left="312"/>
      </w:pPr>
      <w:r>
        <w:t xml:space="preserve">Příloha č. </w:t>
      </w:r>
      <w:r w:rsidR="00C0586E">
        <w:t>3</w:t>
      </w:r>
      <w:r>
        <w:t xml:space="preserve"> – </w:t>
      </w:r>
      <w:r w:rsidRPr="004545D6">
        <w:t>Podmínky provádění činností externích osob v objektech ČRo</w:t>
      </w:r>
      <w:r>
        <w:t>.</w:t>
      </w: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66198" w14:paraId="21676C5B" w14:textId="77777777" w:rsidTr="008D7C03">
        <w:trPr>
          <w:jc w:val="center"/>
        </w:trPr>
        <w:tc>
          <w:tcPr>
            <w:tcW w:w="3974" w:type="dxa"/>
          </w:tcPr>
          <w:p w14:paraId="09E1BECE" w14:textId="77777777" w:rsidR="008D7C03" w:rsidRPr="006D0812"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3461A799" w14:textId="77777777" w:rsidR="008D7C03" w:rsidRPr="006D0812"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E66198" w14:paraId="45C62D7E" w14:textId="77777777" w:rsidTr="008D7C03">
        <w:trPr>
          <w:jc w:val="center"/>
        </w:trPr>
        <w:tc>
          <w:tcPr>
            <w:tcW w:w="3974" w:type="dxa"/>
          </w:tcPr>
          <w:p w14:paraId="747F127A" w14:textId="77777777" w:rsidR="00B86D44" w:rsidRDefault="00B86D4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17B49562" w14:textId="6009D6B7" w:rsidR="008D7C03"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77777777" w:rsidR="008D7C03" w:rsidRPr="008D7C03"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275774A" w14:textId="77777777" w:rsidR="008D7C03" w:rsidRPr="006D0812"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50E9A8AB" w14:textId="77777777" w:rsidR="00B86D44" w:rsidRDefault="00B86D4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0F6E07FC" w14:textId="49F4D705" w:rsidR="008D7C03"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3D7F0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3D7F04"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0AC425C3" w14:textId="33E163E9" w:rsidR="00731E1C" w:rsidRDefault="00F240F0" w:rsidP="00F240F0">
      <w:pPr>
        <w:pStyle w:val="ListNumber-ContractCzechRadio"/>
        <w:numPr>
          <w:ilvl w:val="0"/>
          <w:numId w:val="0"/>
        </w:numPr>
        <w:jc w:val="center"/>
        <w:rPr>
          <w:b/>
        </w:rPr>
      </w:pPr>
      <w:r w:rsidRPr="00F240F0">
        <w:rPr>
          <w:b/>
        </w:rPr>
        <w:t xml:space="preserve">PŘÍLOHA Č. </w:t>
      </w:r>
      <w:r w:rsidR="00C0586E">
        <w:rPr>
          <w:b/>
        </w:rPr>
        <w:t xml:space="preserve"> 1</w:t>
      </w:r>
      <w:r w:rsidRPr="00F240F0">
        <w:rPr>
          <w:b/>
        </w:rPr>
        <w:t xml:space="preserve"> – SPECIFIKACE ZBOŽÍ </w:t>
      </w:r>
    </w:p>
    <w:p w14:paraId="3063E207" w14:textId="253478AC" w:rsidR="00B86D44" w:rsidRDefault="00B86D44" w:rsidP="00F240F0">
      <w:pPr>
        <w:pStyle w:val="ListNumber-ContractCzechRadio"/>
        <w:numPr>
          <w:ilvl w:val="0"/>
          <w:numId w:val="0"/>
        </w:numPr>
        <w:jc w:val="center"/>
        <w:rPr>
          <w:b/>
        </w:rPr>
      </w:pPr>
      <w:r w:rsidRPr="009F066F">
        <w:rPr>
          <w:i/>
          <w:szCs w:val="20"/>
        </w:rPr>
        <w:t xml:space="preserve">(pozn. jedná se o přílohu č. </w:t>
      </w:r>
      <w:r>
        <w:rPr>
          <w:i/>
          <w:szCs w:val="20"/>
        </w:rPr>
        <w:t>5</w:t>
      </w:r>
      <w:r w:rsidRPr="009F066F">
        <w:rPr>
          <w:i/>
          <w:szCs w:val="20"/>
        </w:rPr>
        <w:t xml:space="preserve"> ZD – tato příloha bude ke smlouvě připojena </w:t>
      </w:r>
      <w:r>
        <w:rPr>
          <w:i/>
          <w:szCs w:val="20"/>
        </w:rPr>
        <w:t>před jejím uzavřením</w:t>
      </w:r>
      <w:r w:rsidRPr="009F066F">
        <w:rPr>
          <w:i/>
          <w:szCs w:val="20"/>
        </w:rPr>
        <w:t>)</w:t>
      </w:r>
      <w:r w:rsidRPr="009F066F">
        <w:rPr>
          <w:szCs w:val="20"/>
        </w:rPr>
        <w:t>;</w:t>
      </w:r>
    </w:p>
    <w:p w14:paraId="68C29FE8" w14:textId="1BCA6F03" w:rsidR="00C0586E" w:rsidRDefault="00C0586E" w:rsidP="00F240F0">
      <w:pPr>
        <w:pStyle w:val="ListNumber-ContractCzechRadio"/>
        <w:numPr>
          <w:ilvl w:val="0"/>
          <w:numId w:val="0"/>
        </w:numPr>
        <w:jc w:val="center"/>
        <w:rPr>
          <w:b/>
        </w:rPr>
      </w:pPr>
    </w:p>
    <w:p w14:paraId="1DFC0D9E" w14:textId="69A31620" w:rsidR="00F240F0" w:rsidRDefault="00F240F0" w:rsidP="00F240F0">
      <w:pPr>
        <w:pStyle w:val="ListNumber-ContractCzechRadio"/>
        <w:numPr>
          <w:ilvl w:val="0"/>
          <w:numId w:val="0"/>
        </w:numPr>
        <w:jc w:val="center"/>
        <w:rPr>
          <w:b/>
        </w:rPr>
      </w:pPr>
    </w:p>
    <w:p w14:paraId="3094BE84" w14:textId="555D8F37" w:rsidR="00F240F0" w:rsidRDefault="00F240F0" w:rsidP="00F240F0">
      <w:pPr>
        <w:pStyle w:val="ListNumber-ContractCzechRadio"/>
        <w:numPr>
          <w:ilvl w:val="0"/>
          <w:numId w:val="0"/>
        </w:numPr>
        <w:jc w:val="center"/>
        <w:rPr>
          <w:b/>
        </w:rPr>
      </w:pPr>
    </w:p>
    <w:p w14:paraId="09758373" w14:textId="6F493AD0" w:rsidR="00C0586E" w:rsidRDefault="00F240F0" w:rsidP="00C0586E">
      <w:pPr>
        <w:pStyle w:val="ListNumber-ContractCzechRadio"/>
        <w:numPr>
          <w:ilvl w:val="0"/>
          <w:numId w:val="0"/>
        </w:numPr>
        <w:jc w:val="center"/>
        <w:rPr>
          <w:b/>
        </w:rPr>
      </w:pPr>
      <w:r>
        <w:rPr>
          <w:b/>
        </w:rPr>
        <w:br w:type="page"/>
      </w:r>
      <w:r w:rsidR="00C0586E" w:rsidRPr="00F240F0">
        <w:rPr>
          <w:b/>
        </w:rPr>
        <w:lastRenderedPageBreak/>
        <w:t xml:space="preserve">PŘÍLOHA Č. </w:t>
      </w:r>
      <w:r w:rsidR="00C0586E">
        <w:rPr>
          <w:b/>
        </w:rPr>
        <w:t xml:space="preserve"> 2</w:t>
      </w:r>
      <w:r w:rsidR="00C0586E" w:rsidRPr="00F240F0">
        <w:rPr>
          <w:b/>
        </w:rPr>
        <w:t xml:space="preserve"> – SPECIFIKACE </w:t>
      </w:r>
      <w:r w:rsidR="00C0586E">
        <w:rPr>
          <w:b/>
        </w:rPr>
        <w:t>CENY</w:t>
      </w:r>
    </w:p>
    <w:p w14:paraId="014C12D7" w14:textId="3107C094" w:rsidR="00F240F0" w:rsidRDefault="00B86D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9F066F">
        <w:rPr>
          <w:i/>
          <w:szCs w:val="20"/>
        </w:rPr>
        <w:t>(pozn. jedná se o přílohu č. 4 ZD – tato příloha bude ke smlouvě připojena</w:t>
      </w:r>
      <w:r>
        <w:rPr>
          <w:i/>
          <w:szCs w:val="20"/>
        </w:rPr>
        <w:t xml:space="preserve"> před jejím uzavřením</w:t>
      </w:r>
      <w:r w:rsidRPr="009F066F">
        <w:rPr>
          <w:i/>
          <w:szCs w:val="20"/>
        </w:rPr>
        <w:t>)</w:t>
      </w:r>
      <w:r w:rsidRPr="009F066F">
        <w:rPr>
          <w:szCs w:val="20"/>
        </w:rPr>
        <w:t>;</w:t>
      </w:r>
      <w:r w:rsidDel="00B86D44">
        <w:rPr>
          <w:b/>
        </w:rPr>
        <w:t xml:space="preserve"> </w:t>
      </w:r>
    </w:p>
    <w:p w14:paraId="4C9A8C84" w14:textId="4D34AAC6"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888594C" w14:textId="64C3CE72"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46D3D8A9" w14:textId="4BC64572"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10630653" w14:textId="7EB5EF05"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249F9A5D" w14:textId="4DB34737"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1BFE3DE" w14:textId="23996961"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4F6C6DB4" w14:textId="7E2CD29B"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18987A40" w14:textId="565784BF"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68C6E46" w14:textId="72ABF8FD"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4A7BFF1D" w14:textId="407D1004"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18DC36B5" w14:textId="44D5CA5A"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8C0B9F5" w14:textId="06CE974C"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E8EE26D" w14:textId="01D53D5D"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6C9FC66A" w14:textId="05CE5B98"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89C90E3" w14:textId="4485C2F5"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A951C86" w14:textId="6ECCAD07"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D16E11A" w14:textId="7E8F3100"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657C82E" w14:textId="42E03BE6"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2F66BE86" w14:textId="265788DD"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072A4F58" w14:textId="78C9D5EC"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220BC3D" w14:textId="7B34345E"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1CCA0657" w14:textId="4DBD6BC5"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6DC333D" w14:textId="4D01D260"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9F093E6" w14:textId="7CD66A33"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48B52D06" w14:textId="2DA2BFD7"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7A65540" w14:textId="1212F47D"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C3A2D68" w14:textId="23D80B34"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2327C9E" w14:textId="3CC8189F"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636568D2" w14:textId="2322BF9E"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071DCE71" w14:textId="77777777" w:rsidR="009779C9" w:rsidRDefault="009779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42A2580F" w14:textId="77777777" w:rsidR="00F240F0" w:rsidRPr="00AF0710" w:rsidRDefault="00F240F0" w:rsidP="00AF0710">
      <w:pPr>
        <w:pStyle w:val="ListNumber-ContractCzechRadio"/>
        <w:numPr>
          <w:ilvl w:val="0"/>
          <w:numId w:val="0"/>
        </w:numPr>
        <w:jc w:val="center"/>
        <w:rPr>
          <w:b/>
        </w:rPr>
      </w:pPr>
    </w:p>
    <w:p w14:paraId="42C65F7A" w14:textId="18A9C382" w:rsidR="00B240E6" w:rsidRDefault="003D7F04"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B86D44">
        <w:rPr>
          <w:rFonts w:cs="Arial"/>
          <w:b/>
          <w:szCs w:val="20"/>
        </w:rPr>
        <w:t xml:space="preserve">3 </w:t>
      </w:r>
      <w:r w:rsidR="00CF6E00">
        <w:rPr>
          <w:rFonts w:cs="Arial"/>
          <w:b/>
          <w:szCs w:val="20"/>
        </w:rPr>
        <w:t xml:space="preserve">– </w:t>
      </w:r>
      <w:r>
        <w:rPr>
          <w:b/>
        </w:rPr>
        <w:t>PODMÍNKY PROVÁDĚNÍ ČINNOSTÍ EXTERNÍCH OSOB V OBJEKTECH ČRO Z HLEDISKA BEZPEČNOSTI A OCHRANY ZDRAVÍ PŘI PRÁCI, POŽÁRNÍ OCHRANY A OCHRANY ŽIVOTNÍHO PROSTŘEDÍ</w:t>
      </w:r>
    </w:p>
    <w:p w14:paraId="4F49ADC7" w14:textId="77777777" w:rsidR="00B240E6" w:rsidRPr="00AF0710" w:rsidRDefault="003D7F04" w:rsidP="00AF0710">
      <w:pPr>
        <w:pStyle w:val="Heading-Number-ContractCzechRadio"/>
        <w:numPr>
          <w:ilvl w:val="0"/>
          <w:numId w:val="44"/>
        </w:numPr>
        <w:rPr>
          <w:color w:val="auto"/>
        </w:rPr>
      </w:pPr>
      <w:r w:rsidRPr="00AF0710">
        <w:rPr>
          <w:color w:val="auto"/>
        </w:rPr>
        <w:t>Úvodní ustanovení</w:t>
      </w:r>
    </w:p>
    <w:p w14:paraId="589C78B1" w14:textId="77777777" w:rsidR="00B240E6" w:rsidRDefault="003D7F04"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05CF107F" w14:textId="77777777" w:rsidR="00B240E6" w:rsidRDefault="003D7F04"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73B884B7" w14:textId="77777777" w:rsidR="00B240E6" w:rsidRDefault="003D7F04"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C8639C" w14:textId="77777777" w:rsidR="00B240E6" w:rsidRDefault="003D7F04"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AA2065B" w14:textId="77777777" w:rsidR="00B240E6" w:rsidRDefault="003D7F04" w:rsidP="00B240E6">
      <w:pPr>
        <w:pStyle w:val="Heading-Number-ContractCzechRadio"/>
        <w:rPr>
          <w:color w:val="auto"/>
        </w:rPr>
      </w:pPr>
      <w:r>
        <w:rPr>
          <w:color w:val="auto"/>
        </w:rPr>
        <w:t>Povinnosti externích osob v oblasti BOZP a PO</w:t>
      </w:r>
    </w:p>
    <w:p w14:paraId="04DA8AC2" w14:textId="77777777" w:rsidR="00B240E6" w:rsidRDefault="003D7F04"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F09E2B5" w14:textId="77777777" w:rsidR="00B240E6" w:rsidRDefault="003D7F04"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94B165D" w14:textId="77777777" w:rsidR="00B240E6" w:rsidRDefault="003D7F04"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A5DB1B" w14:textId="77777777" w:rsidR="00B240E6" w:rsidRDefault="003D7F04"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D3752C" w14:textId="77777777" w:rsidR="00B240E6" w:rsidRDefault="003D7F04"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C42F513" w14:textId="77777777" w:rsidR="00B240E6" w:rsidRDefault="003D7F04" w:rsidP="00B240E6">
      <w:pPr>
        <w:pStyle w:val="ListNumber-ContractCzechRadio"/>
        <w:jc w:val="both"/>
      </w:pPr>
      <w:r>
        <w:t>Externí osoby odpovídají za odbornou a zdravotní způsobilost svých zaměstnanců včetně svých poddodavatelů.</w:t>
      </w:r>
    </w:p>
    <w:p w14:paraId="1FC09672" w14:textId="77777777" w:rsidR="00B240E6" w:rsidRDefault="003D7F04" w:rsidP="00B240E6">
      <w:pPr>
        <w:pStyle w:val="ListNumber-ContractCzechRadio"/>
        <w:jc w:val="both"/>
      </w:pPr>
      <w:r>
        <w:t>Externí osoby jsou zejména povinny:</w:t>
      </w:r>
    </w:p>
    <w:p w14:paraId="3A586443" w14:textId="77777777" w:rsidR="00B240E6" w:rsidRDefault="003D7F04"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6C0B37CD" w14:textId="77777777" w:rsidR="00B240E6" w:rsidRDefault="003D7F04" w:rsidP="00B240E6">
      <w:pPr>
        <w:pStyle w:val="ListLetter-ContractCzechRadio"/>
        <w:jc w:val="both"/>
      </w:pPr>
      <w:r>
        <w:t>zajistit, aby jejich zaměstnanci nevstupovali do prostor, které nejsou určeny k jejich činnosti,</w:t>
      </w:r>
    </w:p>
    <w:p w14:paraId="0568AF09" w14:textId="77777777" w:rsidR="00B240E6" w:rsidRDefault="003D7F04" w:rsidP="00B240E6">
      <w:pPr>
        <w:pStyle w:val="ListLetter-ContractCzechRadio"/>
        <w:jc w:val="both"/>
      </w:pPr>
      <w:r>
        <w:t>zajistit označení svých zaměstnanců na pracovních či ochranných oděvech tak, aby bylo zřejmé, že se jedná o externí osoby,</w:t>
      </w:r>
    </w:p>
    <w:p w14:paraId="1C0F8D9D" w14:textId="77777777" w:rsidR="00B240E6" w:rsidRDefault="003D7F04" w:rsidP="00B240E6">
      <w:pPr>
        <w:pStyle w:val="ListLetter-ContractCzechRadio"/>
        <w:jc w:val="both"/>
      </w:pPr>
      <w:r>
        <w:t>dbát pokynů příslušného odpovědného zaměstnance a jím stanovených bezpečnostních opatření a poskytovat mu potřebnou součinnost,</w:t>
      </w:r>
    </w:p>
    <w:p w14:paraId="1BB8935C" w14:textId="77777777" w:rsidR="00B240E6" w:rsidRDefault="003D7F04"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F9E34D" w14:textId="77777777" w:rsidR="00B240E6" w:rsidRDefault="003D7F04"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791C144" w14:textId="77777777" w:rsidR="00B240E6" w:rsidRDefault="003D7F04" w:rsidP="00B240E6">
      <w:pPr>
        <w:pStyle w:val="ListLetter-ContractCzechRadio"/>
        <w:jc w:val="both"/>
      </w:pPr>
      <w:r>
        <w:t>zajistit, aby stroje, zařízení, nářadí používané externí osobou nebyla používána v rozporu s bezpečnostními předpisy, čímž se zvyšuje riziko úrazu,</w:t>
      </w:r>
    </w:p>
    <w:p w14:paraId="4DAFFB55" w14:textId="77777777" w:rsidR="00B240E6" w:rsidRDefault="003D7F04" w:rsidP="00B240E6">
      <w:pPr>
        <w:pStyle w:val="ListLetter-ContractCzechRadio"/>
        <w:jc w:val="both"/>
      </w:pPr>
      <w:r>
        <w:t>zaměstnanci externích osob jsou povinni se podrobit zkouškám na přítomnost alkoholu či jiných návykových látek prováděnými odpovědným zaměstnancem ČRo,</w:t>
      </w:r>
    </w:p>
    <w:p w14:paraId="7349DD78" w14:textId="77777777" w:rsidR="00B240E6" w:rsidRDefault="003D7F04" w:rsidP="00B240E6">
      <w:pPr>
        <w:pStyle w:val="ListLetter-ContractCzechRadio"/>
        <w:jc w:val="both"/>
      </w:pPr>
      <w:r>
        <w:t xml:space="preserve">v případě mimořádné události (havarijního stavu, evakuace apod.) je externí osoba povinna uposlechnout příkazu odpovědného zaměstnance ČRo, </w:t>
      </w:r>
    </w:p>
    <w:p w14:paraId="73C22C84" w14:textId="77777777" w:rsidR="00B240E6" w:rsidRDefault="003D7F04" w:rsidP="00B240E6">
      <w:pPr>
        <w:pStyle w:val="ListLetter-ContractCzechRadio"/>
        <w:jc w:val="both"/>
      </w:pPr>
      <w:r>
        <w:t>trvale udržovat volné a nezatarasené únikové cesty a komunikace včetně vymezených prostorů před elektrickými rozvaděči,</w:t>
      </w:r>
    </w:p>
    <w:p w14:paraId="7B32C1C1" w14:textId="77777777" w:rsidR="00B240E6" w:rsidRDefault="003D7F04"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6540086A" w14:textId="77777777" w:rsidR="00B240E6" w:rsidRDefault="003D7F04"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648FBBB9" w14:textId="77777777" w:rsidR="00B240E6" w:rsidRDefault="003D7F04" w:rsidP="00B240E6">
      <w:pPr>
        <w:pStyle w:val="ListLetter-ContractCzechRadio"/>
        <w:jc w:val="both"/>
      </w:pPr>
      <w:r>
        <w:t>počínat si tak, aby svým jednáním nezavdaly příčinu ke vzniku požáru, výbuchu, ohrožení života nebo škody na majetku,</w:t>
      </w:r>
    </w:p>
    <w:p w14:paraId="792193A7" w14:textId="77777777" w:rsidR="00B240E6" w:rsidRDefault="003D7F04" w:rsidP="00B240E6">
      <w:pPr>
        <w:pStyle w:val="ListLetter-ContractCzechRadio"/>
        <w:jc w:val="both"/>
      </w:pPr>
      <w:r>
        <w:t>dodržovat zákaz kouření v objektech ČRo s výjimkou k tomu určených prostorů,</w:t>
      </w:r>
    </w:p>
    <w:p w14:paraId="182A59A4" w14:textId="77777777" w:rsidR="00B240E6" w:rsidRDefault="003D7F04"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BBDB8AE" w14:textId="77777777" w:rsidR="00B240E6" w:rsidRDefault="003D7F04"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862A55B" w14:textId="77777777" w:rsidR="00B240E6" w:rsidRDefault="003D7F04" w:rsidP="00B240E6">
      <w:pPr>
        <w:pStyle w:val="Heading-Number-ContractCzechRadio"/>
        <w:rPr>
          <w:color w:val="auto"/>
        </w:rPr>
      </w:pPr>
      <w:r>
        <w:rPr>
          <w:color w:val="auto"/>
        </w:rPr>
        <w:lastRenderedPageBreak/>
        <w:t>Povinnosti externích osob v oblasti ŽP</w:t>
      </w:r>
    </w:p>
    <w:p w14:paraId="6B6E6C19" w14:textId="5119869E" w:rsidR="00B240E6" w:rsidRDefault="003D7F04"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0635E556" w14:textId="77777777" w:rsidR="00B240E6" w:rsidRDefault="003D7F04" w:rsidP="00B240E6">
      <w:pPr>
        <w:pStyle w:val="ListNumber-ContractCzechRadio"/>
        <w:jc w:val="both"/>
      </w:pPr>
      <w:r>
        <w:t>Externí osoby jsou zejména povinny:</w:t>
      </w:r>
    </w:p>
    <w:p w14:paraId="5CABB73B" w14:textId="77777777" w:rsidR="00B240E6" w:rsidRDefault="003D7F04" w:rsidP="00B240E6">
      <w:pPr>
        <w:pStyle w:val="ListLetter-ContractCzechRadio"/>
        <w:jc w:val="both"/>
      </w:pPr>
      <w:r>
        <w:t>nakládat s odpady, které vznikly v důsledku jejich činnosti v souladu s právními předpisy,</w:t>
      </w:r>
    </w:p>
    <w:p w14:paraId="42A14BF8" w14:textId="77777777" w:rsidR="00B240E6" w:rsidRDefault="003D7F04"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EC3466" w14:textId="77777777" w:rsidR="00B240E6" w:rsidRDefault="003D7F04" w:rsidP="00B240E6">
      <w:pPr>
        <w:pStyle w:val="ListLetter-ContractCzechRadio"/>
        <w:jc w:val="both"/>
      </w:pPr>
      <w:r>
        <w:t>neznečišťovat komunikace a nepoškozovat zeleň,</w:t>
      </w:r>
    </w:p>
    <w:p w14:paraId="40A2F596" w14:textId="77777777" w:rsidR="00B240E6" w:rsidRDefault="003D7F04" w:rsidP="00B240E6">
      <w:pPr>
        <w:pStyle w:val="ListLetter-ContractCzechRadio"/>
        <w:jc w:val="both"/>
      </w:pPr>
      <w:r>
        <w:t>zajistit likvidaci obalů dle platných právních předpisů.</w:t>
      </w:r>
    </w:p>
    <w:p w14:paraId="46B44EBD" w14:textId="77777777" w:rsidR="00B240E6" w:rsidRDefault="003D7F04"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3D7AEF" w14:textId="77777777" w:rsidR="00B240E6" w:rsidRDefault="003D7F04"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7A1E73B" w14:textId="77777777" w:rsidR="00B240E6" w:rsidRDefault="003D7F04" w:rsidP="00B240E6">
      <w:pPr>
        <w:pStyle w:val="Heading-Number-ContractCzechRadio"/>
        <w:rPr>
          <w:color w:val="auto"/>
        </w:rPr>
      </w:pPr>
      <w:r>
        <w:rPr>
          <w:color w:val="auto"/>
        </w:rPr>
        <w:t>Ostatní ustanovení</w:t>
      </w:r>
    </w:p>
    <w:p w14:paraId="4930BC6B" w14:textId="77777777" w:rsidR="00B240E6" w:rsidRDefault="003D7F04" w:rsidP="00B240E6">
      <w:pPr>
        <w:pStyle w:val="ListNumber-ContractCzechRadio"/>
        <w:jc w:val="both"/>
      </w:pPr>
      <w:r>
        <w:t xml:space="preserve">Fotografování a natáčení je v objektech ČRo zakázáno, ledaže s tím vyslovil souhlas generální ředitel, nebo jeho pověřený zástupce. </w:t>
      </w: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4EFDD" w14:textId="77777777" w:rsidR="00EF240A" w:rsidRDefault="00EF240A">
      <w:pPr>
        <w:spacing w:line="240" w:lineRule="auto"/>
      </w:pPr>
      <w:r>
        <w:separator/>
      </w:r>
    </w:p>
  </w:endnote>
  <w:endnote w:type="continuationSeparator" w:id="0">
    <w:p w14:paraId="76EE6BD0" w14:textId="77777777" w:rsidR="00EF240A" w:rsidRDefault="00EF2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107251" w:rsidRDefault="003D7F04">
    <w:pPr>
      <w:pStyle w:val="Zpat"/>
    </w:pPr>
    <w:r>
      <w:rPr>
        <w:noProof/>
        <w:lang w:eastAsia="cs-CZ"/>
      </w:rPr>
      <mc:AlternateContent>
        <mc:Choice Requires="wps">
          <w:drawing>
            <wp:anchor distT="0" distB="0" distL="114300" distR="114300" simplePos="0" relativeHeight="251655680" behindDoc="0" locked="0" layoutInCell="1" allowOverlap="1" wp14:anchorId="099C940F" wp14:editId="56E8B2F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F01436" w14:textId="704700AD" w:rsidR="00107251" w:rsidRPr="00727BE2" w:rsidRDefault="00EF240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7F04" w:rsidRPr="00727BE2">
                                <w:rPr>
                                  <w:rStyle w:val="slostrnky"/>
                                </w:rPr>
                                <w:fldChar w:fldCharType="begin"/>
                              </w:r>
                              <w:r w:rsidR="003D7F04" w:rsidRPr="00727BE2">
                                <w:rPr>
                                  <w:rStyle w:val="slostrnky"/>
                                </w:rPr>
                                <w:instrText xml:space="preserve"> PAGE   \* MERGEFORMAT </w:instrText>
                              </w:r>
                              <w:r w:rsidR="003D7F04" w:rsidRPr="00727BE2">
                                <w:rPr>
                                  <w:rStyle w:val="slostrnky"/>
                                </w:rPr>
                                <w:fldChar w:fldCharType="separate"/>
                              </w:r>
                              <w:r w:rsidR="001E68B4">
                                <w:rPr>
                                  <w:rStyle w:val="slostrnky"/>
                                  <w:noProof/>
                                </w:rPr>
                                <w:t>14</w:t>
                              </w:r>
                              <w:r w:rsidR="003D7F04" w:rsidRPr="00727BE2">
                                <w:rPr>
                                  <w:rStyle w:val="slostrnky"/>
                                </w:rPr>
                                <w:fldChar w:fldCharType="end"/>
                              </w:r>
                              <w:r w:rsidR="003D7F04" w:rsidRPr="00727BE2">
                                <w:rPr>
                                  <w:rStyle w:val="slostrnky"/>
                                </w:rPr>
                                <w:t xml:space="preserve"> / </w:t>
                              </w:r>
                              <w:fldSimple w:instr=" NUMPAGES   \* MERGEFORMAT ">
                                <w:r w:rsidR="001E68B4" w:rsidRPr="001E68B4">
                                  <w:rPr>
                                    <w:rStyle w:val="slostrnky"/>
                                    <w:noProof/>
                                    <w:rPrChange w:id="2" w:author="Brychta Miloslav" w:date="2025-10-31T11:39:00Z">
                                      <w:rPr/>
                                    </w:rPrChange>
                                  </w:rPr>
                                  <w:t>14</w:t>
                                </w:r>
                                <w:ins w:id="3" w:author="Rajtmajer Stanislav" w:date="2025-10-29T12:11:00Z">
                                  <w:del w:id="4" w:author="Brychta Miloslav" w:date="2025-10-29T12:15:00Z">
                                    <w:r w:rsidR="009779C9" w:rsidRPr="009779C9" w:rsidDel="00F24682">
                                      <w:rPr>
                                        <w:rStyle w:val="slostrnky"/>
                                        <w:noProof/>
                                        <w:rPrChange w:id="5" w:author="Rajtmajer Stanislav" w:date="2025-10-29T12:11:00Z">
                                          <w:rPr/>
                                        </w:rPrChange>
                                      </w:rPr>
                                      <w:delText>14</w:delText>
                                    </w:r>
                                  </w:del>
                                </w:ins>
                                <w:del w:id="6" w:author="Brychta Miloslav" w:date="2025-10-29T12:15:00Z">
                                  <w:r w:rsidR="00037A1D" w:rsidRPr="00037A1D" w:rsidDel="00F24682">
                                    <w:rPr>
                                      <w:rStyle w:val="slostrnky"/>
                                      <w:noProof/>
                                      <w:rPrChange w:id="7" w:author="Brychta Miloslav" w:date="2025-10-06T10:57:00Z">
                                        <w:rPr/>
                                      </w:rPrChange>
                                    </w:rPr>
                                    <w:delText>12</w:delText>
                                  </w:r>
                                  <w:r w:rsidR="007664DD" w:rsidRPr="007664DD" w:rsidDel="00F24682">
                                    <w:rPr>
                                      <w:rStyle w:val="slostrnky"/>
                                      <w:noProof/>
                                    </w:rPr>
                                    <w:delText>11</w:delText>
                                  </w:r>
                                </w:del>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99C940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6F01436" w14:textId="704700AD" w:rsidR="00107251" w:rsidRPr="00727BE2" w:rsidRDefault="00EF240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7F04" w:rsidRPr="00727BE2">
                          <w:rPr>
                            <w:rStyle w:val="slostrnky"/>
                          </w:rPr>
                          <w:fldChar w:fldCharType="begin"/>
                        </w:r>
                        <w:r w:rsidR="003D7F04" w:rsidRPr="00727BE2">
                          <w:rPr>
                            <w:rStyle w:val="slostrnky"/>
                          </w:rPr>
                          <w:instrText xml:space="preserve"> PAGE   \* MERGEFORMAT </w:instrText>
                        </w:r>
                        <w:r w:rsidR="003D7F04" w:rsidRPr="00727BE2">
                          <w:rPr>
                            <w:rStyle w:val="slostrnky"/>
                          </w:rPr>
                          <w:fldChar w:fldCharType="separate"/>
                        </w:r>
                        <w:r w:rsidR="001E68B4">
                          <w:rPr>
                            <w:rStyle w:val="slostrnky"/>
                            <w:noProof/>
                          </w:rPr>
                          <w:t>14</w:t>
                        </w:r>
                        <w:r w:rsidR="003D7F04" w:rsidRPr="00727BE2">
                          <w:rPr>
                            <w:rStyle w:val="slostrnky"/>
                          </w:rPr>
                          <w:fldChar w:fldCharType="end"/>
                        </w:r>
                        <w:r w:rsidR="003D7F04" w:rsidRPr="00727BE2">
                          <w:rPr>
                            <w:rStyle w:val="slostrnky"/>
                          </w:rPr>
                          <w:t xml:space="preserve"> / </w:t>
                        </w:r>
                        <w:fldSimple w:instr=" NUMPAGES   \* MERGEFORMAT ">
                          <w:r w:rsidR="001E68B4" w:rsidRPr="001E68B4">
                            <w:rPr>
                              <w:rStyle w:val="slostrnky"/>
                              <w:noProof/>
                              <w:rPrChange w:id="8" w:author="Brychta Miloslav" w:date="2025-10-31T11:39:00Z">
                                <w:rPr/>
                              </w:rPrChange>
                            </w:rPr>
                            <w:t>14</w:t>
                          </w:r>
                          <w:ins w:id="9" w:author="Rajtmajer Stanislav" w:date="2025-10-29T12:11:00Z">
                            <w:del w:id="10" w:author="Brychta Miloslav" w:date="2025-10-29T12:15:00Z">
                              <w:r w:rsidR="009779C9" w:rsidRPr="009779C9" w:rsidDel="00F24682">
                                <w:rPr>
                                  <w:rStyle w:val="slostrnky"/>
                                  <w:noProof/>
                                  <w:rPrChange w:id="11" w:author="Rajtmajer Stanislav" w:date="2025-10-29T12:11:00Z">
                                    <w:rPr/>
                                  </w:rPrChange>
                                </w:rPr>
                                <w:delText>14</w:delText>
                              </w:r>
                            </w:del>
                          </w:ins>
                          <w:del w:id="12" w:author="Brychta Miloslav" w:date="2025-10-29T12:15:00Z">
                            <w:r w:rsidR="00037A1D" w:rsidRPr="00037A1D" w:rsidDel="00F24682">
                              <w:rPr>
                                <w:rStyle w:val="slostrnky"/>
                                <w:noProof/>
                                <w:rPrChange w:id="13" w:author="Brychta Miloslav" w:date="2025-10-06T10:57:00Z">
                                  <w:rPr/>
                                </w:rPrChange>
                              </w:rPr>
                              <w:delText>12</w:delText>
                            </w:r>
                            <w:r w:rsidR="007664DD" w:rsidRPr="007664DD" w:rsidDel="00F24682">
                              <w:rPr>
                                <w:rStyle w:val="slostrnky"/>
                                <w:noProof/>
                              </w:rPr>
                              <w:delText>11</w:delText>
                            </w:r>
                          </w:del>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107251" w:rsidRPr="00B5596D" w:rsidRDefault="003D7F04" w:rsidP="00B5596D">
    <w:pPr>
      <w:pStyle w:val="Zpat"/>
    </w:pPr>
    <w:r>
      <w:rPr>
        <w:noProof/>
        <w:lang w:eastAsia="cs-CZ"/>
      </w:rPr>
      <mc:AlternateContent>
        <mc:Choice Requires="wps">
          <w:drawing>
            <wp:anchor distT="0" distB="0" distL="114300" distR="114300" simplePos="0" relativeHeight="251658752" behindDoc="0" locked="0" layoutInCell="1" allowOverlap="1" wp14:anchorId="209A79BA" wp14:editId="613CA19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088B27" w14:textId="631AAD66" w:rsidR="00107251" w:rsidRPr="00727BE2" w:rsidRDefault="00EF240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7F04" w:rsidRPr="00727BE2">
                                <w:rPr>
                                  <w:rStyle w:val="slostrnky"/>
                                </w:rPr>
                                <w:fldChar w:fldCharType="begin"/>
                              </w:r>
                              <w:r w:rsidR="003D7F04" w:rsidRPr="00727BE2">
                                <w:rPr>
                                  <w:rStyle w:val="slostrnky"/>
                                </w:rPr>
                                <w:instrText xml:space="preserve"> PAGE   \* MERGEFORMAT </w:instrText>
                              </w:r>
                              <w:r w:rsidR="003D7F04" w:rsidRPr="00727BE2">
                                <w:rPr>
                                  <w:rStyle w:val="slostrnky"/>
                                </w:rPr>
                                <w:fldChar w:fldCharType="separate"/>
                              </w:r>
                              <w:r w:rsidR="001E68B4">
                                <w:rPr>
                                  <w:rStyle w:val="slostrnky"/>
                                  <w:noProof/>
                                </w:rPr>
                                <w:t>1</w:t>
                              </w:r>
                              <w:r w:rsidR="003D7F04" w:rsidRPr="00727BE2">
                                <w:rPr>
                                  <w:rStyle w:val="slostrnky"/>
                                </w:rPr>
                                <w:fldChar w:fldCharType="end"/>
                              </w:r>
                              <w:r w:rsidR="003D7F04" w:rsidRPr="00727BE2">
                                <w:rPr>
                                  <w:rStyle w:val="slostrnky"/>
                                </w:rPr>
                                <w:t xml:space="preserve"> / </w:t>
                              </w:r>
                              <w:fldSimple w:instr=" NUMPAGES   \* MERGEFORMAT ">
                                <w:ins w:id="14" w:author="Brychta Miloslav" w:date="2025-10-31T11:39:00Z">
                                  <w:r w:rsidR="001E68B4" w:rsidRPr="001E68B4">
                                    <w:rPr>
                                      <w:rStyle w:val="slostrnky"/>
                                      <w:noProof/>
                                      <w:rPrChange w:id="15" w:author="Brychta Miloslav" w:date="2025-10-31T11:39:00Z">
                                        <w:rPr/>
                                      </w:rPrChange>
                                    </w:rPr>
                                    <w:t>14</w:t>
                                  </w:r>
                                </w:ins>
                                <w:ins w:id="16" w:author="Rajtmajer Stanislav" w:date="2025-10-29T12:11:00Z">
                                  <w:del w:id="17" w:author="Brychta Miloslav" w:date="2025-10-29T12:15:00Z">
                                    <w:r w:rsidR="009779C9" w:rsidRPr="009779C9" w:rsidDel="00F24682">
                                      <w:rPr>
                                        <w:rStyle w:val="slostrnky"/>
                                        <w:noProof/>
                                        <w:rPrChange w:id="18" w:author="Rajtmajer Stanislav" w:date="2025-10-29T12:11:00Z">
                                          <w:rPr/>
                                        </w:rPrChange>
                                      </w:rPr>
                                      <w:delText>14</w:delText>
                                    </w:r>
                                  </w:del>
                                </w:ins>
                                <w:del w:id="19" w:author="Brychta Miloslav" w:date="2025-10-29T12:15:00Z">
                                  <w:r w:rsidR="007664DD" w:rsidRPr="007664DD" w:rsidDel="00F24682">
                                    <w:rPr>
                                      <w:rStyle w:val="slostrnky"/>
                                      <w:noProof/>
                                    </w:rPr>
                                    <w:delText>11</w:delText>
                                  </w:r>
                                </w:del>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09A79B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6088B27" w14:textId="631AAD66" w:rsidR="00107251" w:rsidRPr="00727BE2" w:rsidRDefault="00EF240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7F04" w:rsidRPr="00727BE2">
                          <w:rPr>
                            <w:rStyle w:val="slostrnky"/>
                          </w:rPr>
                          <w:fldChar w:fldCharType="begin"/>
                        </w:r>
                        <w:r w:rsidR="003D7F04" w:rsidRPr="00727BE2">
                          <w:rPr>
                            <w:rStyle w:val="slostrnky"/>
                          </w:rPr>
                          <w:instrText xml:space="preserve"> PAGE   \* MERGEFORMAT </w:instrText>
                        </w:r>
                        <w:r w:rsidR="003D7F04" w:rsidRPr="00727BE2">
                          <w:rPr>
                            <w:rStyle w:val="slostrnky"/>
                          </w:rPr>
                          <w:fldChar w:fldCharType="separate"/>
                        </w:r>
                        <w:r w:rsidR="001E68B4">
                          <w:rPr>
                            <w:rStyle w:val="slostrnky"/>
                            <w:noProof/>
                          </w:rPr>
                          <w:t>1</w:t>
                        </w:r>
                        <w:r w:rsidR="003D7F04" w:rsidRPr="00727BE2">
                          <w:rPr>
                            <w:rStyle w:val="slostrnky"/>
                          </w:rPr>
                          <w:fldChar w:fldCharType="end"/>
                        </w:r>
                        <w:r w:rsidR="003D7F04" w:rsidRPr="00727BE2">
                          <w:rPr>
                            <w:rStyle w:val="slostrnky"/>
                          </w:rPr>
                          <w:t xml:space="preserve"> / </w:t>
                        </w:r>
                        <w:fldSimple w:instr=" NUMPAGES   \* MERGEFORMAT ">
                          <w:ins w:id="20" w:author="Brychta Miloslav" w:date="2025-10-31T11:39:00Z">
                            <w:r w:rsidR="001E68B4" w:rsidRPr="001E68B4">
                              <w:rPr>
                                <w:rStyle w:val="slostrnky"/>
                                <w:noProof/>
                                <w:rPrChange w:id="21" w:author="Brychta Miloslav" w:date="2025-10-31T11:39:00Z">
                                  <w:rPr/>
                                </w:rPrChange>
                              </w:rPr>
                              <w:t>14</w:t>
                            </w:r>
                          </w:ins>
                          <w:ins w:id="22" w:author="Rajtmajer Stanislav" w:date="2025-10-29T12:11:00Z">
                            <w:del w:id="23" w:author="Brychta Miloslav" w:date="2025-10-29T12:15:00Z">
                              <w:r w:rsidR="009779C9" w:rsidRPr="009779C9" w:rsidDel="00F24682">
                                <w:rPr>
                                  <w:rStyle w:val="slostrnky"/>
                                  <w:noProof/>
                                  <w:rPrChange w:id="24" w:author="Rajtmajer Stanislav" w:date="2025-10-29T12:11:00Z">
                                    <w:rPr/>
                                  </w:rPrChange>
                                </w:rPr>
                                <w:delText>14</w:delText>
                              </w:r>
                            </w:del>
                          </w:ins>
                          <w:del w:id="25" w:author="Brychta Miloslav" w:date="2025-10-29T12:15:00Z">
                            <w:r w:rsidR="007664DD" w:rsidRPr="007664DD" w:rsidDel="00F24682">
                              <w:rPr>
                                <w:rStyle w:val="slostrnky"/>
                                <w:noProof/>
                              </w:rPr>
                              <w:delText>11</w:delText>
                            </w:r>
                          </w:del>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8D30" w14:textId="77777777" w:rsidR="00EF240A" w:rsidRDefault="00EF240A">
      <w:pPr>
        <w:spacing w:line="240" w:lineRule="auto"/>
      </w:pPr>
      <w:r>
        <w:separator/>
      </w:r>
    </w:p>
  </w:footnote>
  <w:footnote w:type="continuationSeparator" w:id="0">
    <w:p w14:paraId="556ACF49" w14:textId="77777777" w:rsidR="00EF240A" w:rsidRDefault="00EF24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107251" w:rsidRDefault="003D7F04">
    <w:pPr>
      <w:pStyle w:val="Zhlav"/>
    </w:pPr>
    <w:r>
      <w:rPr>
        <w:noProof/>
        <w:lang w:eastAsia="cs-CZ"/>
      </w:rPr>
      <w:drawing>
        <wp:anchor distT="0" distB="0" distL="114300" distR="114300" simplePos="0" relativeHeight="251659776" behindDoc="0" locked="1" layoutInCell="1" allowOverlap="1" wp14:anchorId="01009E31" wp14:editId="0FC1671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107251" w:rsidRDefault="003D7F04"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8278A8F" wp14:editId="5FFB6EA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1D2E1D1" w14:textId="77777777" w:rsidR="00107251" w:rsidRPr="00321BCC" w:rsidRDefault="003D7F0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8278A8F"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1D2E1D1" w14:textId="77777777" w:rsidR="00107251" w:rsidRPr="00321BCC" w:rsidRDefault="003D7F0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BD113A6" wp14:editId="2EEBA15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1967"/>
    <w:multiLevelType w:val="multilevel"/>
    <w:tmpl w:val="7C96016C"/>
    <w:lvl w:ilvl="0">
      <w:start w:val="1"/>
      <w:numFmt w:val="upperRoman"/>
      <w:suff w:val="space"/>
      <w:lvlText w:val="%1."/>
      <w:lvlJc w:val="left"/>
      <w:pPr>
        <w:ind w:left="0" w:firstLine="0"/>
      </w:pPr>
      <w:rPr>
        <w:rFonts w:hint="default"/>
      </w:rPr>
    </w:lvl>
    <w:lvl w:ilvl="1">
      <w:start w:val="5"/>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786E7492">
      <w:start w:val="1"/>
      <w:numFmt w:val="upperLetter"/>
      <w:lvlText w:val="%1.)"/>
      <w:lvlJc w:val="left"/>
      <w:pPr>
        <w:ind w:left="672" w:hanging="360"/>
      </w:pPr>
      <w:rPr>
        <w:rFonts w:hint="default"/>
      </w:rPr>
    </w:lvl>
    <w:lvl w:ilvl="1" w:tplc="94C86270" w:tentative="1">
      <w:start w:val="1"/>
      <w:numFmt w:val="lowerLetter"/>
      <w:lvlText w:val="%2."/>
      <w:lvlJc w:val="left"/>
      <w:pPr>
        <w:ind w:left="1392" w:hanging="360"/>
      </w:pPr>
    </w:lvl>
    <w:lvl w:ilvl="2" w:tplc="CB0E64CC" w:tentative="1">
      <w:start w:val="1"/>
      <w:numFmt w:val="lowerRoman"/>
      <w:lvlText w:val="%3."/>
      <w:lvlJc w:val="right"/>
      <w:pPr>
        <w:ind w:left="2112" w:hanging="180"/>
      </w:pPr>
    </w:lvl>
    <w:lvl w:ilvl="3" w:tplc="67D2683E" w:tentative="1">
      <w:start w:val="1"/>
      <w:numFmt w:val="decimal"/>
      <w:lvlText w:val="%4."/>
      <w:lvlJc w:val="left"/>
      <w:pPr>
        <w:ind w:left="2832" w:hanging="360"/>
      </w:pPr>
    </w:lvl>
    <w:lvl w:ilvl="4" w:tplc="84900E7C" w:tentative="1">
      <w:start w:val="1"/>
      <w:numFmt w:val="lowerLetter"/>
      <w:lvlText w:val="%5."/>
      <w:lvlJc w:val="left"/>
      <w:pPr>
        <w:ind w:left="3552" w:hanging="360"/>
      </w:pPr>
    </w:lvl>
    <w:lvl w:ilvl="5" w:tplc="2266F94C" w:tentative="1">
      <w:start w:val="1"/>
      <w:numFmt w:val="lowerRoman"/>
      <w:lvlText w:val="%6."/>
      <w:lvlJc w:val="right"/>
      <w:pPr>
        <w:ind w:left="4272" w:hanging="180"/>
      </w:pPr>
    </w:lvl>
    <w:lvl w:ilvl="6" w:tplc="5B926A58" w:tentative="1">
      <w:start w:val="1"/>
      <w:numFmt w:val="decimal"/>
      <w:lvlText w:val="%7."/>
      <w:lvlJc w:val="left"/>
      <w:pPr>
        <w:ind w:left="4992" w:hanging="360"/>
      </w:pPr>
    </w:lvl>
    <w:lvl w:ilvl="7" w:tplc="3D5AEF60" w:tentative="1">
      <w:start w:val="1"/>
      <w:numFmt w:val="lowerLetter"/>
      <w:lvlText w:val="%8."/>
      <w:lvlJc w:val="left"/>
      <w:pPr>
        <w:ind w:left="5712" w:hanging="360"/>
      </w:pPr>
    </w:lvl>
    <w:lvl w:ilvl="8" w:tplc="D2325BCA"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5F507E1"/>
    <w:multiLevelType w:val="hybridMultilevel"/>
    <w:tmpl w:val="F2286F0A"/>
    <w:lvl w:ilvl="0" w:tplc="959E6F98">
      <w:start w:val="1"/>
      <w:numFmt w:val="lowerLetter"/>
      <w:lvlText w:val="%1)"/>
      <w:lvlJc w:val="left"/>
      <w:pPr>
        <w:ind w:left="1032" w:hanging="360"/>
      </w:pPr>
      <w:rPr>
        <w:b w:val="0"/>
      </w:rPr>
    </w:lvl>
    <w:lvl w:ilvl="1" w:tplc="9E20D490">
      <w:start w:val="1"/>
      <w:numFmt w:val="lowerLetter"/>
      <w:lvlText w:val="%2."/>
      <w:lvlJc w:val="left"/>
      <w:pPr>
        <w:ind w:left="1752" w:hanging="360"/>
      </w:pPr>
    </w:lvl>
    <w:lvl w:ilvl="2" w:tplc="22F6C366">
      <w:start w:val="1"/>
      <w:numFmt w:val="lowerRoman"/>
      <w:lvlText w:val="%3."/>
      <w:lvlJc w:val="right"/>
      <w:pPr>
        <w:ind w:left="2472" w:hanging="180"/>
      </w:pPr>
    </w:lvl>
    <w:lvl w:ilvl="3" w:tplc="961895DA">
      <w:start w:val="1"/>
      <w:numFmt w:val="decimal"/>
      <w:lvlText w:val="%4."/>
      <w:lvlJc w:val="left"/>
      <w:pPr>
        <w:ind w:left="3192" w:hanging="360"/>
      </w:pPr>
    </w:lvl>
    <w:lvl w:ilvl="4" w:tplc="52CA8E32">
      <w:start w:val="1"/>
      <w:numFmt w:val="lowerLetter"/>
      <w:lvlText w:val="%5."/>
      <w:lvlJc w:val="left"/>
      <w:pPr>
        <w:ind w:left="3912" w:hanging="360"/>
      </w:pPr>
    </w:lvl>
    <w:lvl w:ilvl="5" w:tplc="B7629F96">
      <w:start w:val="1"/>
      <w:numFmt w:val="lowerRoman"/>
      <w:lvlText w:val="%6."/>
      <w:lvlJc w:val="right"/>
      <w:pPr>
        <w:ind w:left="4632" w:hanging="180"/>
      </w:pPr>
    </w:lvl>
    <w:lvl w:ilvl="6" w:tplc="DAE62C92">
      <w:start w:val="1"/>
      <w:numFmt w:val="decimal"/>
      <w:lvlText w:val="%7."/>
      <w:lvlJc w:val="left"/>
      <w:pPr>
        <w:ind w:left="5352" w:hanging="360"/>
      </w:pPr>
    </w:lvl>
    <w:lvl w:ilvl="7" w:tplc="59D6CAC8">
      <w:start w:val="1"/>
      <w:numFmt w:val="lowerLetter"/>
      <w:lvlText w:val="%8."/>
      <w:lvlJc w:val="left"/>
      <w:pPr>
        <w:ind w:left="6072" w:hanging="360"/>
      </w:pPr>
    </w:lvl>
    <w:lvl w:ilvl="8" w:tplc="0780000A">
      <w:start w:val="1"/>
      <w:numFmt w:val="lowerRoman"/>
      <w:lvlText w:val="%9."/>
      <w:lvlJc w:val="right"/>
      <w:pPr>
        <w:ind w:left="6792" w:hanging="180"/>
      </w:p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643CB478">
      <w:start w:val="1"/>
      <w:numFmt w:val="lowerLetter"/>
      <w:lvlText w:val="%1)"/>
      <w:lvlJc w:val="left"/>
      <w:pPr>
        <w:ind w:left="720" w:hanging="360"/>
      </w:pPr>
    </w:lvl>
    <w:lvl w:ilvl="1" w:tplc="18503798">
      <w:start w:val="1"/>
      <w:numFmt w:val="lowerLetter"/>
      <w:lvlText w:val="%2."/>
      <w:lvlJc w:val="left"/>
      <w:pPr>
        <w:ind w:left="1440" w:hanging="360"/>
      </w:pPr>
    </w:lvl>
    <w:lvl w:ilvl="2" w:tplc="09CC4192">
      <w:start w:val="1"/>
      <w:numFmt w:val="lowerRoman"/>
      <w:lvlText w:val="%3."/>
      <w:lvlJc w:val="right"/>
      <w:pPr>
        <w:ind w:left="2160" w:hanging="180"/>
      </w:pPr>
    </w:lvl>
    <w:lvl w:ilvl="3" w:tplc="D18EB3FC">
      <w:start w:val="1"/>
      <w:numFmt w:val="decimal"/>
      <w:lvlText w:val="%4."/>
      <w:lvlJc w:val="left"/>
      <w:pPr>
        <w:ind w:left="2880" w:hanging="360"/>
      </w:pPr>
    </w:lvl>
    <w:lvl w:ilvl="4" w:tplc="67909FA2">
      <w:start w:val="1"/>
      <w:numFmt w:val="lowerLetter"/>
      <w:lvlText w:val="%5."/>
      <w:lvlJc w:val="left"/>
      <w:pPr>
        <w:ind w:left="3600" w:hanging="360"/>
      </w:pPr>
    </w:lvl>
    <w:lvl w:ilvl="5" w:tplc="9B046FA4">
      <w:start w:val="1"/>
      <w:numFmt w:val="lowerRoman"/>
      <w:lvlText w:val="%6."/>
      <w:lvlJc w:val="right"/>
      <w:pPr>
        <w:ind w:left="4320" w:hanging="180"/>
      </w:pPr>
    </w:lvl>
    <w:lvl w:ilvl="6" w:tplc="5CEAFB04">
      <w:start w:val="1"/>
      <w:numFmt w:val="decimal"/>
      <w:lvlText w:val="%7."/>
      <w:lvlJc w:val="left"/>
      <w:pPr>
        <w:ind w:left="5040" w:hanging="360"/>
      </w:pPr>
    </w:lvl>
    <w:lvl w:ilvl="7" w:tplc="8D601BF0">
      <w:start w:val="1"/>
      <w:numFmt w:val="lowerLetter"/>
      <w:lvlText w:val="%8."/>
      <w:lvlJc w:val="left"/>
      <w:pPr>
        <w:ind w:left="5760" w:hanging="360"/>
      </w:pPr>
    </w:lvl>
    <w:lvl w:ilvl="8" w:tplc="380C826A">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526C5A96">
      <w:start w:val="1"/>
      <w:numFmt w:val="bullet"/>
      <w:lvlText w:val=""/>
      <w:lvlJc w:val="left"/>
      <w:pPr>
        <w:tabs>
          <w:tab w:val="num" w:pos="1080"/>
        </w:tabs>
        <w:ind w:left="1080" w:hanging="360"/>
      </w:pPr>
      <w:rPr>
        <w:rFonts w:ascii="Wingdings" w:hAnsi="Wingdings" w:hint="default"/>
      </w:rPr>
    </w:lvl>
    <w:lvl w:ilvl="1" w:tplc="A99EB448" w:tentative="1">
      <w:start w:val="1"/>
      <w:numFmt w:val="bullet"/>
      <w:lvlText w:val="o"/>
      <w:lvlJc w:val="left"/>
      <w:pPr>
        <w:tabs>
          <w:tab w:val="num" w:pos="1800"/>
        </w:tabs>
        <w:ind w:left="1800" w:hanging="360"/>
      </w:pPr>
      <w:rPr>
        <w:rFonts w:ascii="Courier New" w:hAnsi="Courier New" w:cs="Courier New" w:hint="default"/>
      </w:rPr>
    </w:lvl>
    <w:lvl w:ilvl="2" w:tplc="C73489CA" w:tentative="1">
      <w:start w:val="1"/>
      <w:numFmt w:val="bullet"/>
      <w:lvlText w:val=""/>
      <w:lvlJc w:val="left"/>
      <w:pPr>
        <w:tabs>
          <w:tab w:val="num" w:pos="2520"/>
        </w:tabs>
        <w:ind w:left="2520" w:hanging="360"/>
      </w:pPr>
      <w:rPr>
        <w:rFonts w:ascii="Wingdings" w:hAnsi="Wingdings" w:hint="default"/>
      </w:rPr>
    </w:lvl>
    <w:lvl w:ilvl="3" w:tplc="A9584830" w:tentative="1">
      <w:start w:val="1"/>
      <w:numFmt w:val="bullet"/>
      <w:lvlText w:val=""/>
      <w:lvlJc w:val="left"/>
      <w:pPr>
        <w:tabs>
          <w:tab w:val="num" w:pos="3240"/>
        </w:tabs>
        <w:ind w:left="3240" w:hanging="360"/>
      </w:pPr>
      <w:rPr>
        <w:rFonts w:ascii="Symbol" w:hAnsi="Symbol" w:hint="default"/>
      </w:rPr>
    </w:lvl>
    <w:lvl w:ilvl="4" w:tplc="E500E3C8" w:tentative="1">
      <w:start w:val="1"/>
      <w:numFmt w:val="bullet"/>
      <w:lvlText w:val="o"/>
      <w:lvlJc w:val="left"/>
      <w:pPr>
        <w:tabs>
          <w:tab w:val="num" w:pos="3960"/>
        </w:tabs>
        <w:ind w:left="3960" w:hanging="360"/>
      </w:pPr>
      <w:rPr>
        <w:rFonts w:ascii="Courier New" w:hAnsi="Courier New" w:cs="Courier New" w:hint="default"/>
      </w:rPr>
    </w:lvl>
    <w:lvl w:ilvl="5" w:tplc="1A64BDC0" w:tentative="1">
      <w:start w:val="1"/>
      <w:numFmt w:val="bullet"/>
      <w:lvlText w:val=""/>
      <w:lvlJc w:val="left"/>
      <w:pPr>
        <w:tabs>
          <w:tab w:val="num" w:pos="4680"/>
        </w:tabs>
        <w:ind w:left="4680" w:hanging="360"/>
      </w:pPr>
      <w:rPr>
        <w:rFonts w:ascii="Wingdings" w:hAnsi="Wingdings" w:hint="default"/>
      </w:rPr>
    </w:lvl>
    <w:lvl w:ilvl="6" w:tplc="24285F82" w:tentative="1">
      <w:start w:val="1"/>
      <w:numFmt w:val="bullet"/>
      <w:lvlText w:val=""/>
      <w:lvlJc w:val="left"/>
      <w:pPr>
        <w:tabs>
          <w:tab w:val="num" w:pos="5400"/>
        </w:tabs>
        <w:ind w:left="5400" w:hanging="360"/>
      </w:pPr>
      <w:rPr>
        <w:rFonts w:ascii="Symbol" w:hAnsi="Symbol" w:hint="default"/>
      </w:rPr>
    </w:lvl>
    <w:lvl w:ilvl="7" w:tplc="8AFA2AEE" w:tentative="1">
      <w:start w:val="1"/>
      <w:numFmt w:val="bullet"/>
      <w:lvlText w:val="o"/>
      <w:lvlJc w:val="left"/>
      <w:pPr>
        <w:tabs>
          <w:tab w:val="num" w:pos="6120"/>
        </w:tabs>
        <w:ind w:left="6120" w:hanging="360"/>
      </w:pPr>
      <w:rPr>
        <w:rFonts w:ascii="Courier New" w:hAnsi="Courier New" w:cs="Courier New" w:hint="default"/>
      </w:rPr>
    </w:lvl>
    <w:lvl w:ilvl="8" w:tplc="418E5D56"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7"/>
  </w:num>
  <w:num w:numId="5">
    <w:abstractNumId w:val="7"/>
  </w:num>
  <w:num w:numId="6">
    <w:abstractNumId w:val="6"/>
  </w:num>
  <w:num w:numId="7">
    <w:abstractNumId w:val="25"/>
  </w:num>
  <w:num w:numId="8">
    <w:abstractNumId w:val="23"/>
  </w:num>
  <w:num w:numId="9">
    <w:abstractNumId w:val="4"/>
  </w:num>
  <w:num w:numId="10">
    <w:abstractNumId w:val="4"/>
  </w:num>
  <w:num w:numId="11">
    <w:abstractNumId w:val="2"/>
  </w:num>
  <w:num w:numId="12">
    <w:abstractNumId w:val="22"/>
  </w:num>
  <w:num w:numId="13">
    <w:abstractNumId w:val="9"/>
  </w:num>
  <w:num w:numId="14">
    <w:abstractNumId w:val="24"/>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0"/>
  </w:num>
  <w:num w:numId="20">
    <w:abstractNumId w:val="27"/>
  </w:num>
  <w:num w:numId="21">
    <w:abstractNumId w:val="13"/>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1"/>
  </w:num>
  <w:num w:numId="3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12"/>
    <w:lvlOverride w:ilvl="0">
      <w:lvl w:ilvl="0">
        <w:start w:val="1"/>
        <w:numFmt w:val="upperRoman"/>
        <w:pStyle w:val="Heading-Number-ContractCzechRadio"/>
        <w:suff w:val="space"/>
        <w:lvlText w:val="%1."/>
        <w:lvlJc w:val="left"/>
        <w:pPr>
          <w:ind w:left="8647"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45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0"/>
  </w:num>
  <w:num w:numId="42">
    <w:abstractNumId w:val="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2"/>
    <w:lvlOverride w:ilvl="0">
      <w:startOverride w:val="6"/>
      <w:lvl w:ilvl="0">
        <w:start w:val="6"/>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715"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ychta Miloslav">
    <w15:presenceInfo w15:providerId="AD" w15:userId="S-1-5-21-1516916145-3332080500-352412931-13643"/>
  </w15:person>
  <w15:person w15:author="Rajtmajer Stanislav">
    <w15:presenceInfo w15:providerId="AD" w15:userId="S-1-5-21-1516916145-3332080500-352412931-14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7A1D"/>
    <w:rsid w:val="00037AA8"/>
    <w:rsid w:val="00043DF0"/>
    <w:rsid w:val="0004448C"/>
    <w:rsid w:val="000525B3"/>
    <w:rsid w:val="0006458B"/>
    <w:rsid w:val="00066D16"/>
    <w:rsid w:val="00071310"/>
    <w:rsid w:val="00073229"/>
    <w:rsid w:val="000733BD"/>
    <w:rsid w:val="000817D9"/>
    <w:rsid w:val="000860B2"/>
    <w:rsid w:val="00087478"/>
    <w:rsid w:val="00092B9A"/>
    <w:rsid w:val="000A44DD"/>
    <w:rsid w:val="000A7405"/>
    <w:rsid w:val="000B2886"/>
    <w:rsid w:val="000B37A4"/>
    <w:rsid w:val="000B6591"/>
    <w:rsid w:val="000B7CB2"/>
    <w:rsid w:val="000C3A1A"/>
    <w:rsid w:val="000C6C97"/>
    <w:rsid w:val="000D28AB"/>
    <w:rsid w:val="000D3CA7"/>
    <w:rsid w:val="000D5AE6"/>
    <w:rsid w:val="000D7299"/>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714A9"/>
    <w:rsid w:val="00182D39"/>
    <w:rsid w:val="0018311B"/>
    <w:rsid w:val="001843A4"/>
    <w:rsid w:val="001915AD"/>
    <w:rsid w:val="00193556"/>
    <w:rsid w:val="00193B37"/>
    <w:rsid w:val="001A129A"/>
    <w:rsid w:val="001B37A8"/>
    <w:rsid w:val="001B621F"/>
    <w:rsid w:val="001C2B09"/>
    <w:rsid w:val="001C2C10"/>
    <w:rsid w:val="001C316E"/>
    <w:rsid w:val="001C4A6B"/>
    <w:rsid w:val="001D49E2"/>
    <w:rsid w:val="001E0A94"/>
    <w:rsid w:val="001E221F"/>
    <w:rsid w:val="001E68B4"/>
    <w:rsid w:val="001F15D7"/>
    <w:rsid w:val="001F475A"/>
    <w:rsid w:val="001F4CFC"/>
    <w:rsid w:val="001F5977"/>
    <w:rsid w:val="0020102B"/>
    <w:rsid w:val="002015E7"/>
    <w:rsid w:val="00201DA3"/>
    <w:rsid w:val="00202C70"/>
    <w:rsid w:val="00204CBF"/>
    <w:rsid w:val="00205C7F"/>
    <w:rsid w:val="00212195"/>
    <w:rsid w:val="00214A85"/>
    <w:rsid w:val="00217280"/>
    <w:rsid w:val="0023258C"/>
    <w:rsid w:val="002354C7"/>
    <w:rsid w:val="00240551"/>
    <w:rsid w:val="00243F2C"/>
    <w:rsid w:val="00252CD3"/>
    <w:rsid w:val="0026172A"/>
    <w:rsid w:val="002638B5"/>
    <w:rsid w:val="00266009"/>
    <w:rsid w:val="002663BF"/>
    <w:rsid w:val="002719E2"/>
    <w:rsid w:val="00274011"/>
    <w:rsid w:val="002748B7"/>
    <w:rsid w:val="00284E9F"/>
    <w:rsid w:val="00286964"/>
    <w:rsid w:val="002932DA"/>
    <w:rsid w:val="00295A22"/>
    <w:rsid w:val="002A0B5B"/>
    <w:rsid w:val="002A4CCF"/>
    <w:rsid w:val="002B312F"/>
    <w:rsid w:val="002B4E0D"/>
    <w:rsid w:val="002B553E"/>
    <w:rsid w:val="002C04B2"/>
    <w:rsid w:val="002C205B"/>
    <w:rsid w:val="002C2293"/>
    <w:rsid w:val="002C2975"/>
    <w:rsid w:val="002C6C32"/>
    <w:rsid w:val="002D03F1"/>
    <w:rsid w:val="002D3EF0"/>
    <w:rsid w:val="002D4C12"/>
    <w:rsid w:val="002E2160"/>
    <w:rsid w:val="002F0971"/>
    <w:rsid w:val="002F0D46"/>
    <w:rsid w:val="002F2BF0"/>
    <w:rsid w:val="002F691A"/>
    <w:rsid w:val="00301ACB"/>
    <w:rsid w:val="00302709"/>
    <w:rsid w:val="00304C54"/>
    <w:rsid w:val="00306FBF"/>
    <w:rsid w:val="003073CB"/>
    <w:rsid w:val="00316685"/>
    <w:rsid w:val="003176D8"/>
    <w:rsid w:val="00317BA8"/>
    <w:rsid w:val="0032045C"/>
    <w:rsid w:val="00321BCC"/>
    <w:rsid w:val="00322AAD"/>
    <w:rsid w:val="00330E46"/>
    <w:rsid w:val="00335F41"/>
    <w:rsid w:val="0034474B"/>
    <w:rsid w:val="00346E76"/>
    <w:rsid w:val="00347FA9"/>
    <w:rsid w:val="00356185"/>
    <w:rsid w:val="00361449"/>
    <w:rsid w:val="00363B6A"/>
    <w:rsid w:val="00366797"/>
    <w:rsid w:val="00372D0D"/>
    <w:rsid w:val="003735CB"/>
    <w:rsid w:val="00374550"/>
    <w:rsid w:val="00374638"/>
    <w:rsid w:val="00376CD7"/>
    <w:rsid w:val="00377956"/>
    <w:rsid w:val="003811C2"/>
    <w:rsid w:val="00381C73"/>
    <w:rsid w:val="00383153"/>
    <w:rsid w:val="00385C1F"/>
    <w:rsid w:val="0039431B"/>
    <w:rsid w:val="003960FE"/>
    <w:rsid w:val="00396EC9"/>
    <w:rsid w:val="003A1915"/>
    <w:rsid w:val="003A1E25"/>
    <w:rsid w:val="003A4AED"/>
    <w:rsid w:val="003A6590"/>
    <w:rsid w:val="003B5BE5"/>
    <w:rsid w:val="003C0573"/>
    <w:rsid w:val="003C2711"/>
    <w:rsid w:val="003C2C55"/>
    <w:rsid w:val="003C5F49"/>
    <w:rsid w:val="003D7F04"/>
    <w:rsid w:val="003E3489"/>
    <w:rsid w:val="003E562B"/>
    <w:rsid w:val="003E75E7"/>
    <w:rsid w:val="003F0A33"/>
    <w:rsid w:val="003F25A3"/>
    <w:rsid w:val="003F503A"/>
    <w:rsid w:val="003F6F8E"/>
    <w:rsid w:val="004004EC"/>
    <w:rsid w:val="00402DC4"/>
    <w:rsid w:val="00403661"/>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23F5"/>
    <w:rsid w:val="00465783"/>
    <w:rsid w:val="00470A4E"/>
    <w:rsid w:val="00471E2D"/>
    <w:rsid w:val="00474E60"/>
    <w:rsid w:val="004765CF"/>
    <w:rsid w:val="00485B5D"/>
    <w:rsid w:val="004A383D"/>
    <w:rsid w:val="004A6751"/>
    <w:rsid w:val="004B34BA"/>
    <w:rsid w:val="004B6A02"/>
    <w:rsid w:val="004C02AA"/>
    <w:rsid w:val="004C0632"/>
    <w:rsid w:val="004C0FE9"/>
    <w:rsid w:val="004C3C3B"/>
    <w:rsid w:val="004C40C4"/>
    <w:rsid w:val="004C4241"/>
    <w:rsid w:val="004C4AEA"/>
    <w:rsid w:val="004C7A0B"/>
    <w:rsid w:val="004D396E"/>
    <w:rsid w:val="00503B1F"/>
    <w:rsid w:val="00507768"/>
    <w:rsid w:val="00513E43"/>
    <w:rsid w:val="00517A95"/>
    <w:rsid w:val="00522483"/>
    <w:rsid w:val="00523218"/>
    <w:rsid w:val="00523E93"/>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085"/>
    <w:rsid w:val="005C6706"/>
    <w:rsid w:val="005C7732"/>
    <w:rsid w:val="005D0DBA"/>
    <w:rsid w:val="005D39D9"/>
    <w:rsid w:val="005D4C3A"/>
    <w:rsid w:val="005D59C5"/>
    <w:rsid w:val="005E5533"/>
    <w:rsid w:val="005E5D22"/>
    <w:rsid w:val="005E67B4"/>
    <w:rsid w:val="005F320A"/>
    <w:rsid w:val="005F379F"/>
    <w:rsid w:val="005F3DD4"/>
    <w:rsid w:val="005F625D"/>
    <w:rsid w:val="005F731B"/>
    <w:rsid w:val="00600C6A"/>
    <w:rsid w:val="00602785"/>
    <w:rsid w:val="00603C42"/>
    <w:rsid w:val="00603DAD"/>
    <w:rsid w:val="00605AD7"/>
    <w:rsid w:val="00606C9E"/>
    <w:rsid w:val="00622E04"/>
    <w:rsid w:val="006309A2"/>
    <w:rsid w:val="006311D4"/>
    <w:rsid w:val="00632044"/>
    <w:rsid w:val="006354EA"/>
    <w:rsid w:val="00643791"/>
    <w:rsid w:val="006451FC"/>
    <w:rsid w:val="0065041B"/>
    <w:rsid w:val="00654BE8"/>
    <w:rsid w:val="00661430"/>
    <w:rsid w:val="0066399B"/>
    <w:rsid w:val="00670762"/>
    <w:rsid w:val="006736E0"/>
    <w:rsid w:val="00673A33"/>
    <w:rsid w:val="00675542"/>
    <w:rsid w:val="00680C24"/>
    <w:rsid w:val="00681E96"/>
    <w:rsid w:val="00682904"/>
    <w:rsid w:val="00685BAA"/>
    <w:rsid w:val="006A2D5B"/>
    <w:rsid w:val="006A425C"/>
    <w:rsid w:val="006C306A"/>
    <w:rsid w:val="006C7CC4"/>
    <w:rsid w:val="006D0812"/>
    <w:rsid w:val="006D5257"/>
    <w:rsid w:val="006D648C"/>
    <w:rsid w:val="006E14A6"/>
    <w:rsid w:val="006E1E03"/>
    <w:rsid w:val="006E30C3"/>
    <w:rsid w:val="006E3CBD"/>
    <w:rsid w:val="006E75D2"/>
    <w:rsid w:val="006F0277"/>
    <w:rsid w:val="006F1C44"/>
    <w:rsid w:val="006F2373"/>
    <w:rsid w:val="006F2664"/>
    <w:rsid w:val="006F3D05"/>
    <w:rsid w:val="006F6402"/>
    <w:rsid w:val="0070102C"/>
    <w:rsid w:val="00701E53"/>
    <w:rsid w:val="00704F7D"/>
    <w:rsid w:val="00710F84"/>
    <w:rsid w:val="007142E4"/>
    <w:rsid w:val="00715B56"/>
    <w:rsid w:val="00716BE1"/>
    <w:rsid w:val="007220A3"/>
    <w:rsid w:val="007236C0"/>
    <w:rsid w:val="007252AD"/>
    <w:rsid w:val="00727BE2"/>
    <w:rsid w:val="007305AC"/>
    <w:rsid w:val="00731E1C"/>
    <w:rsid w:val="00734330"/>
    <w:rsid w:val="007417F7"/>
    <w:rsid w:val="007445B7"/>
    <w:rsid w:val="00747635"/>
    <w:rsid w:val="00753C2A"/>
    <w:rsid w:val="007634DE"/>
    <w:rsid w:val="0076576A"/>
    <w:rsid w:val="007664DD"/>
    <w:rsid w:val="007700B6"/>
    <w:rsid w:val="00771C75"/>
    <w:rsid w:val="00777305"/>
    <w:rsid w:val="00787D5C"/>
    <w:rsid w:val="0079034E"/>
    <w:rsid w:val="007905AF"/>
    <w:rsid w:val="007905DD"/>
    <w:rsid w:val="00792EA0"/>
    <w:rsid w:val="007953DE"/>
    <w:rsid w:val="007A0E70"/>
    <w:rsid w:val="007A3152"/>
    <w:rsid w:val="007A6939"/>
    <w:rsid w:val="007A762A"/>
    <w:rsid w:val="007B09DF"/>
    <w:rsid w:val="007B2C68"/>
    <w:rsid w:val="007B4DB4"/>
    <w:rsid w:val="007B75B6"/>
    <w:rsid w:val="007C5A0C"/>
    <w:rsid w:val="007D3AE6"/>
    <w:rsid w:val="007D5CDF"/>
    <w:rsid w:val="007D65C7"/>
    <w:rsid w:val="007E3915"/>
    <w:rsid w:val="007E540E"/>
    <w:rsid w:val="007F11B3"/>
    <w:rsid w:val="007F721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553"/>
    <w:rsid w:val="00890C65"/>
    <w:rsid w:val="00891DFD"/>
    <w:rsid w:val="0089200D"/>
    <w:rsid w:val="0089511A"/>
    <w:rsid w:val="00897248"/>
    <w:rsid w:val="008A5951"/>
    <w:rsid w:val="008B633F"/>
    <w:rsid w:val="008B7902"/>
    <w:rsid w:val="008C1650"/>
    <w:rsid w:val="008C6FEE"/>
    <w:rsid w:val="008C7E8B"/>
    <w:rsid w:val="008D14F1"/>
    <w:rsid w:val="008D1F83"/>
    <w:rsid w:val="008D23A4"/>
    <w:rsid w:val="008D2658"/>
    <w:rsid w:val="008D4999"/>
    <w:rsid w:val="008D7C03"/>
    <w:rsid w:val="008E1057"/>
    <w:rsid w:val="008E3305"/>
    <w:rsid w:val="008E7FC3"/>
    <w:rsid w:val="008F1458"/>
    <w:rsid w:val="008F1852"/>
    <w:rsid w:val="008F2CEC"/>
    <w:rsid w:val="008F36D1"/>
    <w:rsid w:val="008F6154"/>
    <w:rsid w:val="008F700F"/>
    <w:rsid w:val="008F7E57"/>
    <w:rsid w:val="00900A72"/>
    <w:rsid w:val="00900A94"/>
    <w:rsid w:val="00905A57"/>
    <w:rsid w:val="00911493"/>
    <w:rsid w:val="0091775D"/>
    <w:rsid w:val="00922C57"/>
    <w:rsid w:val="00924A31"/>
    <w:rsid w:val="00924D27"/>
    <w:rsid w:val="009403C9"/>
    <w:rsid w:val="00945425"/>
    <w:rsid w:val="00947F4C"/>
    <w:rsid w:val="00951CC1"/>
    <w:rsid w:val="009705FA"/>
    <w:rsid w:val="0097375A"/>
    <w:rsid w:val="00974D57"/>
    <w:rsid w:val="00977112"/>
    <w:rsid w:val="009779C9"/>
    <w:rsid w:val="00986E40"/>
    <w:rsid w:val="009918E8"/>
    <w:rsid w:val="009937FE"/>
    <w:rsid w:val="009A093A"/>
    <w:rsid w:val="009A1AF3"/>
    <w:rsid w:val="009A2A7B"/>
    <w:rsid w:val="009A6791"/>
    <w:rsid w:val="009A79CD"/>
    <w:rsid w:val="009B06BC"/>
    <w:rsid w:val="009B6E96"/>
    <w:rsid w:val="009B71B9"/>
    <w:rsid w:val="009B7B9E"/>
    <w:rsid w:val="009C1533"/>
    <w:rsid w:val="009C5B0E"/>
    <w:rsid w:val="009D2E73"/>
    <w:rsid w:val="009D40D1"/>
    <w:rsid w:val="009D43AD"/>
    <w:rsid w:val="009E0266"/>
    <w:rsid w:val="009E1BC6"/>
    <w:rsid w:val="009E3992"/>
    <w:rsid w:val="009E79F9"/>
    <w:rsid w:val="009F0F32"/>
    <w:rsid w:val="009F4674"/>
    <w:rsid w:val="009F63FA"/>
    <w:rsid w:val="009F6969"/>
    <w:rsid w:val="009F7CCA"/>
    <w:rsid w:val="00A062A6"/>
    <w:rsid w:val="00A07BEA"/>
    <w:rsid w:val="00A11BC0"/>
    <w:rsid w:val="00A1527D"/>
    <w:rsid w:val="00A15FFC"/>
    <w:rsid w:val="00A160B5"/>
    <w:rsid w:val="00A1683F"/>
    <w:rsid w:val="00A20089"/>
    <w:rsid w:val="00A202CF"/>
    <w:rsid w:val="00A207F2"/>
    <w:rsid w:val="00A27D49"/>
    <w:rsid w:val="00A27E5B"/>
    <w:rsid w:val="00A33498"/>
    <w:rsid w:val="00A334CB"/>
    <w:rsid w:val="00A34DEA"/>
    <w:rsid w:val="00A35CE0"/>
    <w:rsid w:val="00A36286"/>
    <w:rsid w:val="00A37442"/>
    <w:rsid w:val="00A41BEC"/>
    <w:rsid w:val="00A41EDF"/>
    <w:rsid w:val="00A43297"/>
    <w:rsid w:val="00A4450D"/>
    <w:rsid w:val="00A45EF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D6FB6"/>
    <w:rsid w:val="00AE00C0"/>
    <w:rsid w:val="00AE0987"/>
    <w:rsid w:val="00AE4715"/>
    <w:rsid w:val="00AE5C7C"/>
    <w:rsid w:val="00AE69BE"/>
    <w:rsid w:val="00AF0710"/>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568CF"/>
    <w:rsid w:val="00B61BC3"/>
    <w:rsid w:val="00B62703"/>
    <w:rsid w:val="00B6387D"/>
    <w:rsid w:val="00B63CDB"/>
    <w:rsid w:val="00B64569"/>
    <w:rsid w:val="00B67C45"/>
    <w:rsid w:val="00B67CAE"/>
    <w:rsid w:val="00B826E5"/>
    <w:rsid w:val="00B8342C"/>
    <w:rsid w:val="00B86D44"/>
    <w:rsid w:val="00B87052"/>
    <w:rsid w:val="00BA16BB"/>
    <w:rsid w:val="00BA3BC4"/>
    <w:rsid w:val="00BA4F7F"/>
    <w:rsid w:val="00BB2507"/>
    <w:rsid w:val="00BB745F"/>
    <w:rsid w:val="00BC1D89"/>
    <w:rsid w:val="00BC564B"/>
    <w:rsid w:val="00BD0AF8"/>
    <w:rsid w:val="00BD53CD"/>
    <w:rsid w:val="00BE5D60"/>
    <w:rsid w:val="00BE6222"/>
    <w:rsid w:val="00BE6313"/>
    <w:rsid w:val="00BE6AFE"/>
    <w:rsid w:val="00BE6D50"/>
    <w:rsid w:val="00BF05E5"/>
    <w:rsid w:val="00BF1450"/>
    <w:rsid w:val="00C03A46"/>
    <w:rsid w:val="00C0494E"/>
    <w:rsid w:val="00C0511E"/>
    <w:rsid w:val="00C0586E"/>
    <w:rsid w:val="00C11D8C"/>
    <w:rsid w:val="00C2517F"/>
    <w:rsid w:val="00C27B90"/>
    <w:rsid w:val="00C3424D"/>
    <w:rsid w:val="00C36ECC"/>
    <w:rsid w:val="00C41AC2"/>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2400"/>
    <w:rsid w:val="00C86C70"/>
    <w:rsid w:val="00C87878"/>
    <w:rsid w:val="00C905E5"/>
    <w:rsid w:val="00C93817"/>
    <w:rsid w:val="00C9493F"/>
    <w:rsid w:val="00C94987"/>
    <w:rsid w:val="00C954FA"/>
    <w:rsid w:val="00C96F9C"/>
    <w:rsid w:val="00C97FC1"/>
    <w:rsid w:val="00CB02B2"/>
    <w:rsid w:val="00CB12DA"/>
    <w:rsid w:val="00CB230E"/>
    <w:rsid w:val="00CC5D3A"/>
    <w:rsid w:val="00CD17E8"/>
    <w:rsid w:val="00CD2F41"/>
    <w:rsid w:val="00CE0A08"/>
    <w:rsid w:val="00CE2DE6"/>
    <w:rsid w:val="00CE5C0F"/>
    <w:rsid w:val="00CF2775"/>
    <w:rsid w:val="00CF2EDD"/>
    <w:rsid w:val="00CF4138"/>
    <w:rsid w:val="00CF42F3"/>
    <w:rsid w:val="00CF6E00"/>
    <w:rsid w:val="00D11806"/>
    <w:rsid w:val="00D122AA"/>
    <w:rsid w:val="00D123D0"/>
    <w:rsid w:val="00D136A8"/>
    <w:rsid w:val="00D14011"/>
    <w:rsid w:val="00D207E3"/>
    <w:rsid w:val="00D31B56"/>
    <w:rsid w:val="00D43A77"/>
    <w:rsid w:val="00D50ADA"/>
    <w:rsid w:val="00D569E2"/>
    <w:rsid w:val="00D57F90"/>
    <w:rsid w:val="00D640B8"/>
    <w:rsid w:val="00D64767"/>
    <w:rsid w:val="00D64F9A"/>
    <w:rsid w:val="00D6512D"/>
    <w:rsid w:val="00D66C2E"/>
    <w:rsid w:val="00D701E1"/>
    <w:rsid w:val="00D70342"/>
    <w:rsid w:val="00D72E7D"/>
    <w:rsid w:val="00D73EC2"/>
    <w:rsid w:val="00D77D03"/>
    <w:rsid w:val="00D913DF"/>
    <w:rsid w:val="00D938A0"/>
    <w:rsid w:val="00DA0A29"/>
    <w:rsid w:val="00DA3832"/>
    <w:rsid w:val="00DB2CC5"/>
    <w:rsid w:val="00DB5E8D"/>
    <w:rsid w:val="00DC2CF2"/>
    <w:rsid w:val="00DD42A0"/>
    <w:rsid w:val="00DD5D11"/>
    <w:rsid w:val="00DE000D"/>
    <w:rsid w:val="00E02CC8"/>
    <w:rsid w:val="00E07F55"/>
    <w:rsid w:val="00E106D2"/>
    <w:rsid w:val="00E152DE"/>
    <w:rsid w:val="00E17BAD"/>
    <w:rsid w:val="00E22C4C"/>
    <w:rsid w:val="00E2514A"/>
    <w:rsid w:val="00E40B22"/>
    <w:rsid w:val="00E41313"/>
    <w:rsid w:val="00E42158"/>
    <w:rsid w:val="00E4745C"/>
    <w:rsid w:val="00E4753C"/>
    <w:rsid w:val="00E479CD"/>
    <w:rsid w:val="00E53743"/>
    <w:rsid w:val="00E66198"/>
    <w:rsid w:val="00E73C6C"/>
    <w:rsid w:val="00E767E0"/>
    <w:rsid w:val="00E813CD"/>
    <w:rsid w:val="00E8244C"/>
    <w:rsid w:val="00E85583"/>
    <w:rsid w:val="00E954DF"/>
    <w:rsid w:val="00E9560E"/>
    <w:rsid w:val="00E966D0"/>
    <w:rsid w:val="00EA0F47"/>
    <w:rsid w:val="00EA316C"/>
    <w:rsid w:val="00EA4E34"/>
    <w:rsid w:val="00EB1105"/>
    <w:rsid w:val="00EB277B"/>
    <w:rsid w:val="00EB72F8"/>
    <w:rsid w:val="00EC3137"/>
    <w:rsid w:val="00EC385E"/>
    <w:rsid w:val="00ED1CB6"/>
    <w:rsid w:val="00ED5247"/>
    <w:rsid w:val="00ED67CD"/>
    <w:rsid w:val="00ED72B2"/>
    <w:rsid w:val="00EE0AB7"/>
    <w:rsid w:val="00EE76E0"/>
    <w:rsid w:val="00EF19E9"/>
    <w:rsid w:val="00EF1E86"/>
    <w:rsid w:val="00EF240A"/>
    <w:rsid w:val="00F00711"/>
    <w:rsid w:val="00F025F7"/>
    <w:rsid w:val="00F04267"/>
    <w:rsid w:val="00F0495C"/>
    <w:rsid w:val="00F04994"/>
    <w:rsid w:val="00F144D3"/>
    <w:rsid w:val="00F157CF"/>
    <w:rsid w:val="00F16577"/>
    <w:rsid w:val="00F23EDC"/>
    <w:rsid w:val="00F24089"/>
    <w:rsid w:val="00F240F0"/>
    <w:rsid w:val="00F24682"/>
    <w:rsid w:val="00F2493E"/>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1CA2"/>
    <w:rsid w:val="00F83D6E"/>
    <w:rsid w:val="00F845E9"/>
    <w:rsid w:val="00F91193"/>
    <w:rsid w:val="00F933FB"/>
    <w:rsid w:val="00F94597"/>
    <w:rsid w:val="00F95548"/>
    <w:rsid w:val="00F95682"/>
    <w:rsid w:val="00FB6736"/>
    <w:rsid w:val="00FB7C4F"/>
    <w:rsid w:val="00FC1596"/>
    <w:rsid w:val="00FC1A58"/>
    <w:rsid w:val="00FC2A16"/>
    <w:rsid w:val="00FC4E69"/>
    <w:rsid w:val="00FD0BC6"/>
    <w:rsid w:val="00FD6A76"/>
    <w:rsid w:val="00FE2E96"/>
    <w:rsid w:val="00FE3167"/>
    <w:rsid w:val="00FF44D8"/>
    <w:rsid w:val="00FF7C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 w:type="character" w:customStyle="1" w:styleId="ListNumber-ContractCzechRadioChar">
    <w:name w:val="List Number - Contract (Czech Radio) Char"/>
    <w:basedOn w:val="Standardnpsmoodstavce"/>
    <w:link w:val="ListNumber-ContractCzechRadio"/>
    <w:uiPriority w:val="13"/>
    <w:locked/>
    <w:rsid w:val="00F157C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8C6E5A1-804E-49E0-AD42-C9AA487B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Pages>
  <Words>4449</Words>
  <Characters>26252</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153</cp:revision>
  <dcterms:created xsi:type="dcterms:W3CDTF">2017-04-27T06:49:00Z</dcterms:created>
  <dcterms:modified xsi:type="dcterms:W3CDTF">2025-11-06T12:12:00Z</dcterms:modified>
</cp:coreProperties>
</file>